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00B" w:rsidRDefault="009B200B" w:rsidP="009B200B">
      <w:pPr>
        <w:pStyle w:val="Heading1"/>
        <w:jc w:val="center"/>
        <w:rPr>
          <w:sz w:val="32"/>
        </w:rPr>
      </w:pPr>
      <w:r w:rsidRPr="005E6D7F">
        <w:rPr>
          <w:sz w:val="32"/>
        </w:rPr>
        <w:t xml:space="preserve">Technology Focus Area </w:t>
      </w:r>
      <w:r>
        <w:rPr>
          <w:sz w:val="32"/>
        </w:rPr>
        <w:t xml:space="preserve">1 </w:t>
      </w:r>
      <w:r w:rsidRPr="005E6D7F">
        <w:rPr>
          <w:sz w:val="32"/>
        </w:rPr>
        <w:t>– Student Learning</w:t>
      </w:r>
    </w:p>
    <w:p w:rsidR="009B200B" w:rsidRDefault="009B200B" w:rsidP="009B200B">
      <w:pPr>
        <w:jc w:val="center"/>
      </w:pPr>
      <w:r>
        <w:t xml:space="preserve">The following tables list the </w:t>
      </w:r>
      <w:r w:rsidR="00082A53">
        <w:t>2013 - 2016</w:t>
      </w:r>
      <w:r>
        <w:t xml:space="preserve"> Technology Goals, </w:t>
      </w:r>
      <w:r w:rsidR="00C81479">
        <w:t>Strategies</w:t>
      </w:r>
      <w:r>
        <w:t>, and Activities.</w:t>
      </w:r>
    </w:p>
    <w:p w:rsidR="009B200B" w:rsidRDefault="009B200B" w:rsidP="009B200B">
      <w:pPr>
        <w:jc w:val="center"/>
      </w:pPr>
      <w:r>
        <w:t xml:space="preserve">The Committee reviewed each </w:t>
      </w:r>
      <w:r w:rsidR="00185B19">
        <w:t>s</w:t>
      </w:r>
      <w:r w:rsidR="00357FCB">
        <w:t>trategy</w:t>
      </w:r>
      <w:r>
        <w:t xml:space="preserve"> and activity and reported on the status.</w:t>
      </w:r>
    </w:p>
    <w:p w:rsidR="009B200B" w:rsidRDefault="009B200B" w:rsidP="009B200B">
      <w:pPr>
        <w:jc w:val="center"/>
      </w:pPr>
    </w:p>
    <w:p w:rsidR="004A050A" w:rsidRPr="00357FCB" w:rsidRDefault="00B313F9" w:rsidP="009B200B">
      <w:pPr>
        <w:jc w:val="center"/>
      </w:pPr>
      <w:r w:rsidRPr="00357FCB">
        <w:t xml:space="preserve">CSIP </w:t>
      </w:r>
      <w:r w:rsidR="009B200B" w:rsidRPr="00357FCB">
        <w:t>Goal 1:</w:t>
      </w:r>
      <w:r w:rsidR="009B200B">
        <w:t xml:space="preserve"> </w:t>
      </w:r>
      <w:r w:rsidR="00357FCB" w:rsidRPr="00357FCB">
        <w:t xml:space="preserve">Develop and enhance quality educational/instructional programs to improve performance and enable students to meet their </w:t>
      </w:r>
      <w:r w:rsidR="00E71874">
        <w:t>Person(s</w:t>
      </w:r>
      <w:proofErr w:type="gramStart"/>
      <w:r w:rsidR="00E71874">
        <w:t>)</w:t>
      </w:r>
      <w:r w:rsidR="00357FCB" w:rsidRPr="00357FCB">
        <w:t>al</w:t>
      </w:r>
      <w:proofErr w:type="gramEnd"/>
      <w:r w:rsidR="00357FCB" w:rsidRPr="00357FCB">
        <w:t>, academic, and career goals.</w:t>
      </w:r>
    </w:p>
    <w:p w:rsidR="00357FCB" w:rsidRDefault="00357FCB" w:rsidP="00357FCB">
      <w:pPr>
        <w:jc w:val="center"/>
      </w:pPr>
      <w:r w:rsidRPr="00EA1E63">
        <w:rPr>
          <w:b/>
        </w:rPr>
        <w:t>Objective:</w:t>
      </w:r>
      <w:r w:rsidRPr="00EA1E63">
        <w:t xml:space="preserve"> </w:t>
      </w:r>
      <w:r w:rsidR="00EA1E63" w:rsidRPr="00E51470">
        <w:rPr>
          <w:rStyle w:val="Strong"/>
        </w:rPr>
        <w:t>Provide opportunities to students to think critically, collaborate, create, and communicate in a digital world.</w:t>
      </w:r>
    </w:p>
    <w:p w:rsidR="00E51470" w:rsidRPr="00EA1E63" w:rsidRDefault="00357FCB" w:rsidP="009B200B">
      <w:pPr>
        <w:shd w:val="pct50" w:color="FFFFFF" w:fill="C0C0C0"/>
        <w:ind w:left="1080"/>
        <w:jc w:val="center"/>
      </w:pPr>
      <w:r w:rsidRPr="00EA1E63">
        <w:rPr>
          <w:highlight w:val="yellow"/>
        </w:rPr>
        <w:t>Strategy</w:t>
      </w:r>
      <w:r w:rsidR="001563D5" w:rsidRPr="00EA1E63">
        <w:rPr>
          <w:highlight w:val="yellow"/>
        </w:rPr>
        <w:t xml:space="preserve"> 1</w:t>
      </w:r>
      <w:r w:rsidR="009B200B" w:rsidRPr="00EA1E63">
        <w:rPr>
          <w:highlight w:val="yellow"/>
        </w:rPr>
        <w:t xml:space="preserve">:  </w:t>
      </w:r>
      <w:r w:rsidR="00EA1E63" w:rsidRPr="00EA1E63">
        <w:rPr>
          <w:highlight w:val="yellow"/>
        </w:rPr>
        <w:t>100% of students will be provided opportunities for learning the 21</w:t>
      </w:r>
      <w:r w:rsidR="00EA1E63" w:rsidRPr="00EA1E63">
        <w:rPr>
          <w:highlight w:val="yellow"/>
          <w:vertAlign w:val="superscript"/>
        </w:rPr>
        <w:t>st</w:t>
      </w:r>
      <w:r w:rsidR="00EA1E63" w:rsidRPr="00EA1E63">
        <w:rPr>
          <w:highlight w:val="yellow"/>
        </w:rPr>
        <w:t xml:space="preserve"> century skills; communication, collaboration, creativity and critical thinking by 2016.</w:t>
      </w:r>
    </w:p>
    <w:p w:rsidR="009B200B" w:rsidRDefault="00B313F9" w:rsidP="009B200B">
      <w:pPr>
        <w:shd w:val="pct50" w:color="FFFFFF" w:fill="C0C0C0"/>
        <w:ind w:left="1080"/>
        <w:jc w:val="center"/>
      </w:pPr>
      <w:r w:rsidRPr="002E497F">
        <w:t xml:space="preserve">(CSIP 1,) (MSIP </w:t>
      </w:r>
      <w:r w:rsidR="00A640E5">
        <w:t>6.1, 6.2, 6.3,</w:t>
      </w:r>
      <w:r w:rsidR="00B76121">
        <w:t xml:space="preserve"> </w:t>
      </w:r>
      <w:r w:rsidR="00A640E5">
        <w:t>6.4,</w:t>
      </w:r>
      <w:r w:rsidR="00B76121">
        <w:t xml:space="preserve"> </w:t>
      </w:r>
      <w:r w:rsidR="00A640E5">
        <w:t>6.8,</w:t>
      </w:r>
      <w:r w:rsidR="00B76121">
        <w:t xml:space="preserve"> </w:t>
      </w:r>
      <w:r w:rsidR="00A640E5">
        <w:t>7.1,</w:t>
      </w:r>
      <w:r w:rsidR="00B76121">
        <w:t xml:space="preserve"> </w:t>
      </w:r>
      <w:r w:rsidR="00A640E5">
        <w:t>7.2,</w:t>
      </w:r>
      <w:r w:rsidR="00B76121">
        <w:t xml:space="preserve"> </w:t>
      </w:r>
      <w:r w:rsidR="00A640E5">
        <w:t>7.3</w:t>
      </w:r>
      <w:r w:rsidRPr="002E497F">
        <w:t>)</w:t>
      </w:r>
      <w:r w:rsidR="00357FCB">
        <w:t xml:space="preserve"> (METSP S1</w:t>
      </w:r>
      <w:r w:rsidR="00A640E5">
        <w:t>,</w:t>
      </w:r>
      <w:r w:rsidR="00B76121">
        <w:t xml:space="preserve"> </w:t>
      </w:r>
      <w:r w:rsidR="00A640E5">
        <w:t>S2</w:t>
      </w:r>
      <w:r w:rsidR="00357FCB">
        <w:t>)</w:t>
      </w:r>
    </w:p>
    <w:p w:rsidR="0023106A" w:rsidRPr="002E497F" w:rsidRDefault="0023106A" w:rsidP="009B200B">
      <w:pPr>
        <w:shd w:val="pct50" w:color="FFFFFF" w:fill="C0C0C0"/>
        <w:ind w:left="1080"/>
        <w:jc w:val="center"/>
      </w:pPr>
      <w:r>
        <w:t xml:space="preserve">Progress Measures: </w:t>
      </w:r>
      <w:r w:rsidR="00B37B6B">
        <w:t xml:space="preserve">Board approved </w:t>
      </w:r>
      <w:r>
        <w:t>Curriculum</w:t>
      </w:r>
      <w:r w:rsidR="00B37B6B">
        <w:t xml:space="preserve"> documents</w:t>
      </w:r>
    </w:p>
    <w:tbl>
      <w:tblPr>
        <w:tblW w:w="0" w:type="auto"/>
        <w:tblCellSpacing w:w="15" w:type="dxa"/>
        <w:tblInd w:w="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3"/>
        <w:gridCol w:w="1047"/>
        <w:gridCol w:w="3450"/>
        <w:gridCol w:w="3131"/>
        <w:gridCol w:w="1498"/>
      </w:tblGrid>
      <w:tr w:rsidR="0023106A" w:rsidRPr="00103D52" w:rsidTr="00D24F9F">
        <w:trPr>
          <w:tblCellSpacing w:w="15" w:type="dxa"/>
        </w:trPr>
        <w:tc>
          <w:tcPr>
            <w:tcW w:w="3558" w:type="dxa"/>
            <w:hideMark/>
          </w:tcPr>
          <w:p w:rsidR="0023106A" w:rsidRPr="00103D52" w:rsidRDefault="0023106A" w:rsidP="00103D52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/>
                <w:b/>
                <w:bCs/>
                <w:sz w:val="22"/>
                <w:szCs w:val="22"/>
              </w:rPr>
              <w:t xml:space="preserve">Action Step / Activity </w:t>
            </w:r>
          </w:p>
        </w:tc>
        <w:tc>
          <w:tcPr>
            <w:tcW w:w="1017" w:type="dxa"/>
            <w:hideMark/>
          </w:tcPr>
          <w:p w:rsidR="0023106A" w:rsidRPr="00103D52" w:rsidRDefault="0023106A" w:rsidP="00103D52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/>
                <w:b/>
                <w:bCs/>
                <w:sz w:val="22"/>
                <w:szCs w:val="22"/>
              </w:rPr>
              <w:t xml:space="preserve">Time Line </w:t>
            </w:r>
          </w:p>
        </w:tc>
        <w:tc>
          <w:tcPr>
            <w:tcW w:w="3420" w:type="dxa"/>
            <w:hideMark/>
          </w:tcPr>
          <w:p w:rsidR="0023106A" w:rsidRPr="00103D52" w:rsidRDefault="0023106A" w:rsidP="00103D52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/>
                <w:b/>
                <w:bCs/>
                <w:sz w:val="22"/>
                <w:szCs w:val="22"/>
              </w:rPr>
              <w:t xml:space="preserve">Responsible </w:t>
            </w:r>
            <w:r w:rsidR="00E71874">
              <w:rPr>
                <w:rFonts w:ascii="Calibri" w:hAnsi="Calibri"/>
                <w:b/>
                <w:bCs/>
                <w:sz w:val="22"/>
                <w:szCs w:val="22"/>
              </w:rPr>
              <w:t>Person(s)</w:t>
            </w:r>
            <w:r w:rsidRPr="00103D52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101" w:type="dxa"/>
            <w:hideMark/>
          </w:tcPr>
          <w:p w:rsidR="0023106A" w:rsidRPr="00103D52" w:rsidRDefault="0023106A" w:rsidP="00103D52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Additional Resource/Costs</w:t>
            </w:r>
            <w:r w:rsidRPr="00103D52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hideMark/>
          </w:tcPr>
          <w:p w:rsidR="0023106A" w:rsidRPr="00103D52" w:rsidRDefault="0023106A" w:rsidP="00103D52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/>
                <w:b/>
                <w:bCs/>
                <w:sz w:val="22"/>
                <w:szCs w:val="22"/>
              </w:rPr>
              <w:t xml:space="preserve">Funding Source </w:t>
            </w:r>
          </w:p>
        </w:tc>
      </w:tr>
      <w:tr w:rsidR="0023106A" w:rsidRPr="001B1B19" w:rsidTr="00D24F9F">
        <w:trPr>
          <w:tblCellSpacing w:w="15" w:type="dxa"/>
        </w:trPr>
        <w:tc>
          <w:tcPr>
            <w:tcW w:w="3558" w:type="dxa"/>
            <w:hideMark/>
          </w:tcPr>
          <w:p w:rsidR="0023106A" w:rsidRPr="001B1B19" w:rsidRDefault="00AC0FC1" w:rsidP="00624C82">
            <w:r w:rsidRPr="001B1B19">
              <w:t xml:space="preserve">Provide </w:t>
            </w:r>
            <w:r w:rsidR="00624C82">
              <w:t>personalized virtual</w:t>
            </w:r>
            <w:r w:rsidRPr="001B1B19">
              <w:t xml:space="preserve"> learning opportunities to extend learning beyond the school day (self-directed, collaborative, etc</w:t>
            </w:r>
            <w:r w:rsidR="001B1B19" w:rsidRPr="001B1B19">
              <w:t>.</w:t>
            </w:r>
            <w:r w:rsidR="00624C82">
              <w:t>)</w:t>
            </w:r>
          </w:p>
        </w:tc>
        <w:tc>
          <w:tcPr>
            <w:tcW w:w="1017" w:type="dxa"/>
            <w:hideMark/>
          </w:tcPr>
          <w:p w:rsidR="0023106A" w:rsidRPr="001B1B19" w:rsidRDefault="001B1B19" w:rsidP="00103D52">
            <w:r>
              <w:t>2013-2016</w:t>
            </w:r>
          </w:p>
        </w:tc>
        <w:tc>
          <w:tcPr>
            <w:tcW w:w="3420" w:type="dxa"/>
            <w:hideMark/>
          </w:tcPr>
          <w:p w:rsidR="0023106A" w:rsidRPr="001B1B19" w:rsidRDefault="0023106A" w:rsidP="00103D52">
            <w:r w:rsidRPr="001B1B19">
              <w:t xml:space="preserve">Educational Technology Specialist </w:t>
            </w:r>
            <w:r w:rsidR="0000686E" w:rsidRPr="001B1B19">
              <w:t xml:space="preserve">(ETS) </w:t>
            </w:r>
            <w:r w:rsidRPr="001B1B19">
              <w:t>working in conjunction with content leaders and curriculum project teams</w:t>
            </w:r>
            <w:r w:rsidR="00624C82">
              <w:t>, gifted teachers</w:t>
            </w:r>
          </w:p>
        </w:tc>
        <w:tc>
          <w:tcPr>
            <w:tcW w:w="3101" w:type="dxa"/>
            <w:hideMark/>
          </w:tcPr>
          <w:p w:rsidR="0023106A" w:rsidRPr="001B1B19" w:rsidRDefault="0023106A" w:rsidP="00103D52">
            <w:r w:rsidRPr="001B1B19">
              <w:t>NONE</w:t>
            </w:r>
          </w:p>
        </w:tc>
        <w:tc>
          <w:tcPr>
            <w:tcW w:w="0" w:type="auto"/>
            <w:hideMark/>
          </w:tcPr>
          <w:p w:rsidR="0023106A" w:rsidRPr="001B1B19" w:rsidRDefault="0023106A">
            <w:r w:rsidRPr="001B1B19">
              <w:t>N/A</w:t>
            </w:r>
          </w:p>
        </w:tc>
      </w:tr>
      <w:tr w:rsidR="0023106A" w:rsidRPr="001B1B19" w:rsidTr="00D24F9F">
        <w:trPr>
          <w:tblCellSpacing w:w="15" w:type="dxa"/>
        </w:trPr>
        <w:tc>
          <w:tcPr>
            <w:tcW w:w="3558" w:type="dxa"/>
            <w:hideMark/>
          </w:tcPr>
          <w:p w:rsidR="0023106A" w:rsidRPr="001B1B19" w:rsidRDefault="00E91F6A" w:rsidP="00E91F6A">
            <w:r w:rsidRPr="001B1B19">
              <w:t xml:space="preserve">Expand </w:t>
            </w:r>
            <w:r w:rsidR="00AC0FC1" w:rsidRPr="001B1B19">
              <w:t>online learning opportunities to students.</w:t>
            </w:r>
          </w:p>
        </w:tc>
        <w:tc>
          <w:tcPr>
            <w:tcW w:w="1017" w:type="dxa"/>
            <w:hideMark/>
          </w:tcPr>
          <w:p w:rsidR="0023106A" w:rsidRPr="001B1B19" w:rsidRDefault="001B1B19" w:rsidP="00103D52">
            <w:r>
              <w:t>2013-2016</w:t>
            </w:r>
          </w:p>
        </w:tc>
        <w:tc>
          <w:tcPr>
            <w:tcW w:w="3420" w:type="dxa"/>
            <w:hideMark/>
          </w:tcPr>
          <w:p w:rsidR="0023106A" w:rsidRPr="001B1B19" w:rsidRDefault="0063637B" w:rsidP="00103D52">
            <w:r>
              <w:t>CAO, CIO, Director of Student Learning</w:t>
            </w:r>
          </w:p>
        </w:tc>
        <w:tc>
          <w:tcPr>
            <w:tcW w:w="3101" w:type="dxa"/>
            <w:hideMark/>
          </w:tcPr>
          <w:p w:rsidR="0023106A" w:rsidRPr="001B1B19" w:rsidRDefault="0063637B" w:rsidP="00103D52">
            <w:r w:rsidRPr="0063637B">
              <w:rPr>
                <w:highlight w:val="yellow"/>
              </w:rPr>
              <w:t>?????</w:t>
            </w:r>
          </w:p>
        </w:tc>
        <w:tc>
          <w:tcPr>
            <w:tcW w:w="0" w:type="auto"/>
            <w:hideMark/>
          </w:tcPr>
          <w:p w:rsidR="0023106A" w:rsidRPr="001B1B19" w:rsidRDefault="0023106A">
            <w:r w:rsidRPr="001B1B19">
              <w:t>N/A</w:t>
            </w:r>
          </w:p>
        </w:tc>
      </w:tr>
      <w:tr w:rsidR="00B41BE7" w:rsidRPr="001B1B19" w:rsidTr="00D24F9F">
        <w:trPr>
          <w:tblCellSpacing w:w="15" w:type="dxa"/>
          <w:ins w:id="0" w:author="Ray Eernisse" w:date="2013-01-18T15:22:00Z"/>
        </w:trPr>
        <w:tc>
          <w:tcPr>
            <w:tcW w:w="3558" w:type="dxa"/>
          </w:tcPr>
          <w:p w:rsidR="00B41BE7" w:rsidRPr="001B1B19" w:rsidRDefault="00B41BE7" w:rsidP="00B41BE7">
            <w:pPr>
              <w:rPr>
                <w:ins w:id="1" w:author="Ray Eernisse" w:date="2013-01-18T15:22:00Z"/>
              </w:rPr>
            </w:pPr>
            <w:ins w:id="2" w:author="Ray Eernisse" w:date="2013-01-18T15:25:00Z">
              <w:r>
                <w:t>Use educational technology specialists to train curriculum writers and content leaders</w:t>
              </w:r>
            </w:ins>
            <w:ins w:id="3" w:author="Ray Eernisse" w:date="2013-01-18T15:26:00Z">
              <w:r>
                <w:t xml:space="preserve"> on quality technology integration</w:t>
              </w:r>
            </w:ins>
          </w:p>
        </w:tc>
        <w:tc>
          <w:tcPr>
            <w:tcW w:w="1017" w:type="dxa"/>
          </w:tcPr>
          <w:p w:rsidR="00B41BE7" w:rsidRDefault="00B41BE7" w:rsidP="00103D52">
            <w:pPr>
              <w:rPr>
                <w:ins w:id="4" w:author="Ray Eernisse" w:date="2013-01-18T15:22:00Z"/>
              </w:rPr>
            </w:pPr>
            <w:ins w:id="5" w:author="Ray Eernisse" w:date="2013-01-18T15:26:00Z">
              <w:r>
                <w:t>2013-2016</w:t>
              </w:r>
            </w:ins>
          </w:p>
        </w:tc>
        <w:tc>
          <w:tcPr>
            <w:tcW w:w="3420" w:type="dxa"/>
          </w:tcPr>
          <w:p w:rsidR="00B41BE7" w:rsidRDefault="00E733E7" w:rsidP="00103D52">
            <w:pPr>
              <w:rPr>
                <w:ins w:id="6" w:author="Ray Eernisse" w:date="2013-01-18T15:22:00Z"/>
              </w:rPr>
            </w:pPr>
            <w:ins w:id="7" w:author="Ray Eernisse" w:date="2013-01-18T15:33:00Z">
              <w:r>
                <w:t>ETS</w:t>
              </w:r>
            </w:ins>
          </w:p>
        </w:tc>
        <w:tc>
          <w:tcPr>
            <w:tcW w:w="3101" w:type="dxa"/>
          </w:tcPr>
          <w:p w:rsidR="00B41BE7" w:rsidRPr="0063637B" w:rsidRDefault="00B41BE7" w:rsidP="00103D52">
            <w:pPr>
              <w:rPr>
                <w:ins w:id="8" w:author="Ray Eernisse" w:date="2013-01-18T15:22:00Z"/>
                <w:highlight w:val="yellow"/>
              </w:rPr>
            </w:pPr>
          </w:p>
        </w:tc>
        <w:tc>
          <w:tcPr>
            <w:tcW w:w="0" w:type="auto"/>
          </w:tcPr>
          <w:p w:rsidR="00B41BE7" w:rsidRPr="001B1B19" w:rsidRDefault="00B41BE7">
            <w:pPr>
              <w:rPr>
                <w:ins w:id="9" w:author="Ray Eernisse" w:date="2013-01-18T15:22:00Z"/>
              </w:rPr>
            </w:pPr>
          </w:p>
        </w:tc>
      </w:tr>
      <w:tr w:rsidR="00B41BE7" w:rsidRPr="001B1B19" w:rsidTr="00D24F9F">
        <w:trPr>
          <w:tblCellSpacing w:w="15" w:type="dxa"/>
          <w:ins w:id="10" w:author="Ray Eernisse" w:date="2013-01-18T15:26:00Z"/>
        </w:trPr>
        <w:tc>
          <w:tcPr>
            <w:tcW w:w="3558" w:type="dxa"/>
          </w:tcPr>
          <w:p w:rsidR="00B41BE7" w:rsidRDefault="00B41BE7" w:rsidP="00B41BE7">
            <w:pPr>
              <w:rPr>
                <w:ins w:id="11" w:author="Ray Eernisse" w:date="2013-01-18T15:26:00Z"/>
              </w:rPr>
            </w:pPr>
            <w:ins w:id="12" w:author="Ray Eernisse" w:date="2013-01-18T15:26:00Z">
              <w:r>
                <w:t>ETS will train curriculum writers in the use of a collaborative co-authoring tool</w:t>
              </w:r>
            </w:ins>
          </w:p>
        </w:tc>
        <w:tc>
          <w:tcPr>
            <w:tcW w:w="1017" w:type="dxa"/>
          </w:tcPr>
          <w:p w:rsidR="00B41BE7" w:rsidRDefault="00E733E7" w:rsidP="00103D52">
            <w:pPr>
              <w:rPr>
                <w:ins w:id="13" w:author="Ray Eernisse" w:date="2013-01-18T15:26:00Z"/>
              </w:rPr>
            </w:pPr>
            <w:ins w:id="14" w:author="Ray Eernisse" w:date="2013-01-18T15:33:00Z">
              <w:r>
                <w:t>2013-2016</w:t>
              </w:r>
            </w:ins>
          </w:p>
        </w:tc>
        <w:tc>
          <w:tcPr>
            <w:tcW w:w="3420" w:type="dxa"/>
          </w:tcPr>
          <w:p w:rsidR="00B41BE7" w:rsidRDefault="00E733E7" w:rsidP="00103D52">
            <w:pPr>
              <w:rPr>
                <w:ins w:id="15" w:author="Ray Eernisse" w:date="2013-01-18T15:26:00Z"/>
              </w:rPr>
            </w:pPr>
            <w:ins w:id="16" w:author="Ray Eernisse" w:date="2013-01-18T15:33:00Z">
              <w:r>
                <w:t>ETS</w:t>
              </w:r>
            </w:ins>
          </w:p>
        </w:tc>
        <w:tc>
          <w:tcPr>
            <w:tcW w:w="3101" w:type="dxa"/>
          </w:tcPr>
          <w:p w:rsidR="00B41BE7" w:rsidRPr="0063637B" w:rsidRDefault="00B41BE7" w:rsidP="00103D52">
            <w:pPr>
              <w:rPr>
                <w:ins w:id="17" w:author="Ray Eernisse" w:date="2013-01-18T15:26:00Z"/>
                <w:highlight w:val="yellow"/>
              </w:rPr>
            </w:pPr>
          </w:p>
        </w:tc>
        <w:tc>
          <w:tcPr>
            <w:tcW w:w="0" w:type="auto"/>
          </w:tcPr>
          <w:p w:rsidR="00B41BE7" w:rsidRPr="001B1B19" w:rsidRDefault="00B41BE7">
            <w:pPr>
              <w:rPr>
                <w:ins w:id="18" w:author="Ray Eernisse" w:date="2013-01-18T15:26:00Z"/>
              </w:rPr>
            </w:pPr>
          </w:p>
        </w:tc>
      </w:tr>
      <w:tr w:rsidR="00B41BE7" w:rsidRPr="001B1B19" w:rsidTr="00D24F9F">
        <w:trPr>
          <w:tblCellSpacing w:w="15" w:type="dxa"/>
          <w:ins w:id="19" w:author="Ray Eernisse" w:date="2013-01-18T15:27:00Z"/>
        </w:trPr>
        <w:tc>
          <w:tcPr>
            <w:tcW w:w="3558" w:type="dxa"/>
          </w:tcPr>
          <w:p w:rsidR="00B41BE7" w:rsidRDefault="00B41BE7" w:rsidP="00B41BE7">
            <w:pPr>
              <w:rPr>
                <w:ins w:id="20" w:author="Ray Eernisse" w:date="2013-01-18T15:27:00Z"/>
              </w:rPr>
            </w:pPr>
            <w:ins w:id="21" w:author="Ray Eernisse" w:date="2013-01-18T15:27:00Z">
              <w:r>
                <w:t xml:space="preserve">ETS will </w:t>
              </w:r>
            </w:ins>
            <w:ins w:id="22" w:author="Ray Eernisse" w:date="2013-01-18T15:37:00Z">
              <w:r w:rsidR="00E733E7">
                <w:t xml:space="preserve">develop technology rich activities to be </w:t>
              </w:r>
              <w:proofErr w:type="gramStart"/>
              <w:r w:rsidR="00E733E7">
                <w:t>include</w:t>
              </w:r>
              <w:proofErr w:type="gramEnd"/>
              <w:r w:rsidR="00E733E7">
                <w:t xml:space="preserve"> in 25% of curriculum annually.</w:t>
              </w:r>
            </w:ins>
            <w:bookmarkStart w:id="23" w:name="_GoBack"/>
            <w:bookmarkEnd w:id="23"/>
          </w:p>
        </w:tc>
        <w:tc>
          <w:tcPr>
            <w:tcW w:w="1017" w:type="dxa"/>
          </w:tcPr>
          <w:p w:rsidR="00B41BE7" w:rsidRDefault="00B41BE7" w:rsidP="00103D52">
            <w:pPr>
              <w:rPr>
                <w:ins w:id="24" w:author="Ray Eernisse" w:date="2013-01-18T15:27:00Z"/>
              </w:rPr>
            </w:pPr>
          </w:p>
        </w:tc>
        <w:tc>
          <w:tcPr>
            <w:tcW w:w="3420" w:type="dxa"/>
          </w:tcPr>
          <w:p w:rsidR="00B41BE7" w:rsidRDefault="00B41BE7" w:rsidP="00103D52">
            <w:pPr>
              <w:rPr>
                <w:ins w:id="25" w:author="Ray Eernisse" w:date="2013-01-18T15:27:00Z"/>
              </w:rPr>
            </w:pPr>
          </w:p>
        </w:tc>
        <w:tc>
          <w:tcPr>
            <w:tcW w:w="3101" w:type="dxa"/>
          </w:tcPr>
          <w:p w:rsidR="00B41BE7" w:rsidRPr="0063637B" w:rsidRDefault="00B41BE7" w:rsidP="00103D52">
            <w:pPr>
              <w:rPr>
                <w:ins w:id="26" w:author="Ray Eernisse" w:date="2013-01-18T15:27:00Z"/>
                <w:highlight w:val="yellow"/>
              </w:rPr>
            </w:pPr>
          </w:p>
        </w:tc>
        <w:tc>
          <w:tcPr>
            <w:tcW w:w="0" w:type="auto"/>
          </w:tcPr>
          <w:p w:rsidR="00B41BE7" w:rsidRPr="001B1B19" w:rsidRDefault="00B41BE7">
            <w:pPr>
              <w:rPr>
                <w:ins w:id="27" w:author="Ray Eernisse" w:date="2013-01-18T15:27:00Z"/>
              </w:rPr>
            </w:pPr>
          </w:p>
        </w:tc>
      </w:tr>
      <w:tr w:rsidR="0023106A" w:rsidRPr="001B1B19" w:rsidTr="00D24F9F">
        <w:trPr>
          <w:tblCellSpacing w:w="15" w:type="dxa"/>
        </w:trPr>
        <w:tc>
          <w:tcPr>
            <w:tcW w:w="3558" w:type="dxa"/>
            <w:hideMark/>
          </w:tcPr>
          <w:p w:rsidR="0023106A" w:rsidRPr="001B1B19" w:rsidRDefault="00422872" w:rsidP="00624C82">
            <w:r w:rsidRPr="001B1B19">
              <w:t>Provide a technology curriculum for all PK-</w:t>
            </w:r>
            <w:r w:rsidR="00624C82">
              <w:t>12</w:t>
            </w:r>
            <w:r w:rsidRPr="001B1B19">
              <w:t xml:space="preserve"> students</w:t>
            </w:r>
            <w:ins w:id="28" w:author="Ray Eernisse" w:date="2013-01-18T13:46:00Z">
              <w:r w:rsidR="009E4D6F">
                <w:t xml:space="preserve"> *CAO agrees </w:t>
              </w:r>
              <w:proofErr w:type="spellStart"/>
              <w:r w:rsidR="009E4D6F">
                <w:lastRenderedPageBreak/>
                <w:t>wutg</w:t>
              </w:r>
              <w:proofErr w:type="spellEnd"/>
              <w:r w:rsidR="009E4D6F">
                <w:t xml:space="preserve"> PK-8, 9-12 through should be embedded</w:t>
              </w:r>
            </w:ins>
          </w:p>
        </w:tc>
        <w:tc>
          <w:tcPr>
            <w:tcW w:w="1017" w:type="dxa"/>
            <w:hideMark/>
          </w:tcPr>
          <w:p w:rsidR="0023106A" w:rsidRPr="001B1B19" w:rsidRDefault="001B1B19" w:rsidP="00103D52">
            <w:r>
              <w:lastRenderedPageBreak/>
              <w:t>2013-2016</w:t>
            </w:r>
          </w:p>
        </w:tc>
        <w:tc>
          <w:tcPr>
            <w:tcW w:w="3420" w:type="dxa"/>
            <w:hideMark/>
          </w:tcPr>
          <w:p w:rsidR="0023106A" w:rsidRPr="001B1B19" w:rsidRDefault="0063637B" w:rsidP="00103D52">
            <w:r>
              <w:t>CIO, Director of Student Learning</w:t>
            </w:r>
            <w:r w:rsidRPr="001B1B19">
              <w:t xml:space="preserve"> </w:t>
            </w:r>
            <w:r w:rsidR="0023106A" w:rsidRPr="001B1B19">
              <w:t>ETS and content leaders</w:t>
            </w:r>
            <w:r w:rsidR="00624C82">
              <w:t xml:space="preserve">, </w:t>
            </w:r>
            <w:r w:rsidR="00624C82">
              <w:lastRenderedPageBreak/>
              <w:t>curriculum writers</w:t>
            </w:r>
          </w:p>
        </w:tc>
        <w:tc>
          <w:tcPr>
            <w:tcW w:w="3101" w:type="dxa"/>
            <w:hideMark/>
          </w:tcPr>
          <w:p w:rsidR="0023106A" w:rsidRPr="001B1B19" w:rsidRDefault="00624C82" w:rsidP="00103D52">
            <w:r>
              <w:lastRenderedPageBreak/>
              <w:t>TBD</w:t>
            </w:r>
          </w:p>
        </w:tc>
        <w:tc>
          <w:tcPr>
            <w:tcW w:w="0" w:type="auto"/>
            <w:hideMark/>
          </w:tcPr>
          <w:p w:rsidR="0023106A" w:rsidRPr="001B1B19" w:rsidRDefault="0023106A">
            <w:r w:rsidRPr="001B1B19">
              <w:t>N/A</w:t>
            </w:r>
          </w:p>
        </w:tc>
      </w:tr>
      <w:tr w:rsidR="00607D3B" w:rsidRPr="001B1B19" w:rsidTr="00D24F9F">
        <w:trPr>
          <w:tblCellSpacing w:w="15" w:type="dxa"/>
        </w:trPr>
        <w:tc>
          <w:tcPr>
            <w:tcW w:w="3558" w:type="dxa"/>
          </w:tcPr>
          <w:p w:rsidR="00607D3B" w:rsidRPr="004B2071" w:rsidRDefault="00624C82" w:rsidP="001E5FED">
            <w:pPr>
              <w:pPrChange w:id="29" w:author="Ray Eernisse" w:date="2013-01-18T13:49:00Z">
                <w:pPr/>
              </w:pPrChange>
            </w:pPr>
            <w:del w:id="30" w:author="Ray Eernisse" w:date="2013-01-18T13:49:00Z">
              <w:r w:rsidDel="001E5FED">
                <w:lastRenderedPageBreak/>
                <w:delText xml:space="preserve">Require </w:delText>
              </w:r>
            </w:del>
            <w:ins w:id="31" w:author="Ray Eernisse" w:date="2013-01-18T13:49:00Z">
              <w:r w:rsidR="001E5FED">
                <w:t xml:space="preserve">All </w:t>
              </w:r>
            </w:ins>
            <w:r w:rsidR="00607D3B" w:rsidRPr="004B2071">
              <w:t>student</w:t>
            </w:r>
            <w:r>
              <w:t>s</w:t>
            </w:r>
            <w:r w:rsidR="00607D3B" w:rsidRPr="004B2071">
              <w:t xml:space="preserve"> </w:t>
            </w:r>
            <w:del w:id="32" w:author="Ray Eernisse" w:date="2013-01-18T13:49:00Z">
              <w:r w:rsidR="00607D3B" w:rsidRPr="004B2071" w:rsidDel="001E5FED">
                <w:delText xml:space="preserve">to </w:delText>
              </w:r>
            </w:del>
            <w:ins w:id="33" w:author="Ray Eernisse" w:date="2013-01-18T13:49:00Z">
              <w:r w:rsidR="001E5FED">
                <w:t>will</w:t>
              </w:r>
              <w:r w:rsidR="001E5FED" w:rsidRPr="004B2071">
                <w:t xml:space="preserve"> </w:t>
              </w:r>
            </w:ins>
            <w:r w:rsidR="00607D3B" w:rsidRPr="004B2071">
              <w:t xml:space="preserve">take at least one online course </w:t>
            </w:r>
            <w:del w:id="34" w:author="Ray Eernisse" w:date="2013-01-18T13:49:00Z">
              <w:r w:rsidR="00607D3B" w:rsidRPr="004B2071" w:rsidDel="001E5FED">
                <w:delText>as part of graduation requirements</w:delText>
              </w:r>
            </w:del>
            <w:ins w:id="35" w:author="Ray Eernisse" w:date="2013-01-18T13:49:00Z">
              <w:r w:rsidR="001E5FED">
                <w:t>prior to graduation</w:t>
              </w:r>
            </w:ins>
          </w:p>
        </w:tc>
        <w:tc>
          <w:tcPr>
            <w:tcW w:w="1017" w:type="dxa"/>
          </w:tcPr>
          <w:p w:rsidR="00607D3B" w:rsidRPr="004B2071" w:rsidRDefault="0063637B" w:rsidP="00607D3B">
            <w:r>
              <w:t>2014-2015</w:t>
            </w:r>
          </w:p>
        </w:tc>
        <w:tc>
          <w:tcPr>
            <w:tcW w:w="3420" w:type="dxa"/>
          </w:tcPr>
          <w:p w:rsidR="00607D3B" w:rsidRPr="004B2071" w:rsidRDefault="0063637B" w:rsidP="00607D3B">
            <w:r>
              <w:t>CAO</w:t>
            </w:r>
          </w:p>
        </w:tc>
        <w:tc>
          <w:tcPr>
            <w:tcW w:w="3101" w:type="dxa"/>
          </w:tcPr>
          <w:p w:rsidR="00607D3B" w:rsidRPr="004B2071" w:rsidRDefault="0063637B" w:rsidP="00607D3B">
            <w:r>
              <w:t>NONE</w:t>
            </w:r>
          </w:p>
        </w:tc>
        <w:tc>
          <w:tcPr>
            <w:tcW w:w="0" w:type="auto"/>
          </w:tcPr>
          <w:p w:rsidR="00607D3B" w:rsidRDefault="00607D3B" w:rsidP="00607D3B"/>
        </w:tc>
      </w:tr>
      <w:tr w:rsidR="0023106A" w:rsidRPr="001B1B19" w:rsidTr="00D24F9F">
        <w:trPr>
          <w:tblCellSpacing w:w="15" w:type="dxa"/>
        </w:trPr>
        <w:tc>
          <w:tcPr>
            <w:tcW w:w="3558" w:type="dxa"/>
            <w:hideMark/>
          </w:tcPr>
          <w:p w:rsidR="0023106A" w:rsidRPr="001B1B19" w:rsidRDefault="001B1B19" w:rsidP="001B1B19">
            <w:r w:rsidRPr="001B1B19">
              <w:t>Incorporate inquiry based , problem solving and the use of social learning and media tools into c</w:t>
            </w:r>
            <w:r w:rsidR="00AC0FC1" w:rsidRPr="001B1B19">
              <w:t xml:space="preserve">urriculum </w:t>
            </w:r>
          </w:p>
        </w:tc>
        <w:tc>
          <w:tcPr>
            <w:tcW w:w="1017" w:type="dxa"/>
            <w:hideMark/>
          </w:tcPr>
          <w:p w:rsidR="0023106A" w:rsidRPr="001B1B19" w:rsidRDefault="001B1B19" w:rsidP="00103D52">
            <w:r>
              <w:t>2013-2016</w:t>
            </w:r>
          </w:p>
        </w:tc>
        <w:tc>
          <w:tcPr>
            <w:tcW w:w="3420" w:type="dxa"/>
            <w:hideMark/>
          </w:tcPr>
          <w:p w:rsidR="0023106A" w:rsidRPr="001B1B19" w:rsidRDefault="0023106A" w:rsidP="00103D52">
            <w:r w:rsidRPr="001B1B19">
              <w:t>Director of Student Learning</w:t>
            </w:r>
            <w:r w:rsidR="0063637B">
              <w:t xml:space="preserve"> and content leaders</w:t>
            </w:r>
            <w:r w:rsidR="00624C82">
              <w:t>, ETS</w:t>
            </w:r>
          </w:p>
        </w:tc>
        <w:tc>
          <w:tcPr>
            <w:tcW w:w="3101" w:type="dxa"/>
            <w:hideMark/>
          </w:tcPr>
          <w:p w:rsidR="0023106A" w:rsidRPr="001B1B19" w:rsidRDefault="0023106A" w:rsidP="000267F9">
            <w:r w:rsidRPr="001B1B19">
              <w:t>$7500 annually (50 curricula at $150 per)</w:t>
            </w:r>
          </w:p>
        </w:tc>
        <w:tc>
          <w:tcPr>
            <w:tcW w:w="0" w:type="auto"/>
            <w:hideMark/>
          </w:tcPr>
          <w:p w:rsidR="0023106A" w:rsidRPr="001B1B19" w:rsidRDefault="00E71874" w:rsidP="00103D52">
            <w:r>
              <w:t>Local Funds</w:t>
            </w:r>
          </w:p>
        </w:tc>
      </w:tr>
    </w:tbl>
    <w:p w:rsidR="00AC0FC1" w:rsidDel="001E5FED" w:rsidRDefault="00AC0FC1" w:rsidP="001E5FED">
      <w:pPr>
        <w:pStyle w:val="Heading1"/>
        <w:rPr>
          <w:del w:id="36" w:author="Ray Eernisse" w:date="2013-01-18T13:50:00Z"/>
          <w:sz w:val="32"/>
        </w:rPr>
        <w:pPrChange w:id="37" w:author="Ray Eernisse" w:date="2013-01-18T13:50:00Z">
          <w:pPr>
            <w:pStyle w:val="Heading1"/>
            <w:jc w:val="center"/>
          </w:pPr>
        </w:pPrChange>
      </w:pPr>
    </w:p>
    <w:p w:rsidR="00AC0FC1" w:rsidRPr="00AC0FC1" w:rsidDel="001E5FED" w:rsidRDefault="00AC0FC1" w:rsidP="00AC0FC1">
      <w:pPr>
        <w:rPr>
          <w:del w:id="38" w:author="Ray Eernisse" w:date="2013-01-18T13:50:00Z"/>
        </w:rPr>
      </w:pPr>
    </w:p>
    <w:p w:rsidR="009B200B" w:rsidRDefault="00AC0FC1" w:rsidP="009B200B">
      <w:pPr>
        <w:pStyle w:val="Heading1"/>
        <w:jc w:val="center"/>
        <w:rPr>
          <w:sz w:val="32"/>
        </w:rPr>
      </w:pPr>
      <w:r>
        <w:rPr>
          <w:sz w:val="32"/>
        </w:rPr>
        <w:t>T</w:t>
      </w:r>
      <w:r w:rsidR="009B200B" w:rsidRPr="005E6D7F">
        <w:rPr>
          <w:sz w:val="32"/>
        </w:rPr>
        <w:t xml:space="preserve">echnology Focus Area </w:t>
      </w:r>
      <w:r w:rsidR="009B200B">
        <w:rPr>
          <w:sz w:val="32"/>
        </w:rPr>
        <w:t xml:space="preserve">1 </w:t>
      </w:r>
      <w:r w:rsidR="009B200B" w:rsidRPr="005E6D7F">
        <w:rPr>
          <w:sz w:val="32"/>
        </w:rPr>
        <w:t>– Student Learning</w:t>
      </w:r>
    </w:p>
    <w:p w:rsidR="009B200B" w:rsidRDefault="009B200B" w:rsidP="009B200B">
      <w:pPr>
        <w:jc w:val="center"/>
      </w:pPr>
      <w:r>
        <w:t xml:space="preserve">The following tables list the </w:t>
      </w:r>
      <w:r w:rsidR="00082A53">
        <w:t>2013 - 2016</w:t>
      </w:r>
      <w:r>
        <w:t xml:space="preserve"> Technology Goals, </w:t>
      </w:r>
      <w:r w:rsidR="00C81479">
        <w:t>Strategies</w:t>
      </w:r>
      <w:r>
        <w:t>, and Activities.</w:t>
      </w:r>
    </w:p>
    <w:p w:rsidR="009B200B" w:rsidRDefault="009B200B" w:rsidP="009B200B">
      <w:pPr>
        <w:jc w:val="center"/>
      </w:pPr>
      <w:r>
        <w:t xml:space="preserve">The Committee reviewed each </w:t>
      </w:r>
      <w:r w:rsidR="00185B19">
        <w:t>s</w:t>
      </w:r>
      <w:r w:rsidR="00357FCB">
        <w:t>trategy</w:t>
      </w:r>
      <w:r>
        <w:t xml:space="preserve"> and activity and reported on the status.</w:t>
      </w:r>
    </w:p>
    <w:p w:rsidR="009B200B" w:rsidRDefault="009B200B" w:rsidP="009B200B">
      <w:pPr>
        <w:jc w:val="center"/>
      </w:pPr>
    </w:p>
    <w:p w:rsidR="00357FCB" w:rsidRPr="00357FCB" w:rsidRDefault="0084581D" w:rsidP="00357FCB">
      <w:pPr>
        <w:jc w:val="center"/>
      </w:pPr>
      <w:r w:rsidRPr="00357FCB">
        <w:t xml:space="preserve">CSIP </w:t>
      </w:r>
      <w:r w:rsidR="009B200B" w:rsidRPr="00357FCB">
        <w:t>Goal 1:</w:t>
      </w:r>
      <w:r w:rsidR="009B200B">
        <w:t xml:space="preserve"> </w:t>
      </w:r>
      <w:r w:rsidR="00357FCB" w:rsidRPr="00357FCB">
        <w:t xml:space="preserve">Develop and enhance quality educational/instructional programs to improve performance and enable students to meet their </w:t>
      </w:r>
      <w:r w:rsidR="00E71874">
        <w:t>Person(s</w:t>
      </w:r>
      <w:proofErr w:type="gramStart"/>
      <w:r w:rsidR="00E71874">
        <w:t>)</w:t>
      </w:r>
      <w:r w:rsidR="00357FCB" w:rsidRPr="00357FCB">
        <w:t>al</w:t>
      </w:r>
      <w:proofErr w:type="gramEnd"/>
      <w:r w:rsidR="00357FCB" w:rsidRPr="00357FCB">
        <w:t>, academic, and career goals.</w:t>
      </w:r>
    </w:p>
    <w:p w:rsidR="003F53A6" w:rsidRPr="001B1B19" w:rsidRDefault="003F53A6" w:rsidP="003F53A6">
      <w:pPr>
        <w:jc w:val="center"/>
        <w:rPr>
          <w:b/>
        </w:rPr>
      </w:pPr>
      <w:r w:rsidRPr="001B1B19">
        <w:rPr>
          <w:b/>
        </w:rPr>
        <w:t xml:space="preserve">Objective: </w:t>
      </w:r>
      <w:r w:rsidR="001B1B19" w:rsidRPr="001B1B19">
        <w:rPr>
          <w:b/>
        </w:rPr>
        <w:t>Prepare high school students for career opportunities</w:t>
      </w:r>
      <w:r w:rsidR="001B1B19">
        <w:rPr>
          <w:b/>
        </w:rPr>
        <w:t xml:space="preserve"> </w:t>
      </w:r>
    </w:p>
    <w:p w:rsidR="00357FCB" w:rsidRPr="002E497F" w:rsidRDefault="00357FCB" w:rsidP="00357FCB">
      <w:pPr>
        <w:shd w:val="pct50" w:color="FFFFFF" w:fill="C0C0C0"/>
        <w:ind w:left="1080"/>
        <w:jc w:val="center"/>
      </w:pPr>
      <w:r w:rsidRPr="001B1B19">
        <w:rPr>
          <w:highlight w:val="yellow"/>
        </w:rPr>
        <w:t>Strategy</w:t>
      </w:r>
      <w:r w:rsidR="001E4E50" w:rsidRPr="001B1B19">
        <w:rPr>
          <w:highlight w:val="yellow"/>
        </w:rPr>
        <w:t xml:space="preserve"> 2</w:t>
      </w:r>
      <w:r w:rsidR="009B200B" w:rsidRPr="001B1B19">
        <w:rPr>
          <w:highlight w:val="yellow"/>
        </w:rPr>
        <w:t xml:space="preserve">:  </w:t>
      </w:r>
      <w:r w:rsidR="001B1B19" w:rsidRPr="001B1B19">
        <w:rPr>
          <w:highlight w:val="yellow"/>
        </w:rPr>
        <w:t>All high schools students will be given the opportunity to obtain real-world experience and/or certification in a business related job field.</w:t>
      </w:r>
      <w:r w:rsidR="001B1B19" w:rsidRPr="001B1B19">
        <w:t xml:space="preserve">  </w:t>
      </w:r>
      <w:r w:rsidR="0084581D" w:rsidRPr="002E497F">
        <w:br/>
      </w:r>
      <w:r w:rsidR="00B21D44" w:rsidRPr="002E497F">
        <w:t xml:space="preserve">(CSIP 1,) (MSIP </w:t>
      </w:r>
      <w:r w:rsidR="00B21D44">
        <w:t>6.1, 6.2, 6.3, 6.4, 6.8, 7.1, 7.2, 7.3</w:t>
      </w:r>
      <w:r w:rsidR="00B21D44" w:rsidRPr="002E497F">
        <w:t>)</w:t>
      </w:r>
      <w:r w:rsidR="00B21D44">
        <w:t xml:space="preserve"> (METSP S1, S2)</w:t>
      </w:r>
    </w:p>
    <w:p w:rsidR="0023106A" w:rsidRPr="002E497F" w:rsidRDefault="0023106A" w:rsidP="0023106A">
      <w:pPr>
        <w:shd w:val="pct50" w:color="FFFFFF" w:fill="C0C0C0"/>
        <w:ind w:left="1080"/>
        <w:jc w:val="center"/>
      </w:pPr>
      <w:r>
        <w:t xml:space="preserve">Progress Measures: </w:t>
      </w:r>
    </w:p>
    <w:p w:rsidR="009B200B" w:rsidRDefault="009B200B" w:rsidP="009B200B">
      <w:pPr>
        <w:jc w:val="center"/>
      </w:pPr>
    </w:p>
    <w:tbl>
      <w:tblPr>
        <w:tblW w:w="0" w:type="auto"/>
        <w:tblCellSpacing w:w="15" w:type="dxa"/>
        <w:tblInd w:w="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0"/>
        <w:gridCol w:w="1080"/>
        <w:gridCol w:w="3420"/>
        <w:gridCol w:w="3150"/>
        <w:gridCol w:w="1482"/>
      </w:tblGrid>
      <w:tr w:rsidR="0023106A" w:rsidRPr="00103D52" w:rsidTr="004E546E">
        <w:trPr>
          <w:tblCellSpacing w:w="15" w:type="dxa"/>
        </w:trPr>
        <w:tc>
          <w:tcPr>
            <w:tcW w:w="3555" w:type="dxa"/>
            <w:hideMark/>
          </w:tcPr>
          <w:p w:rsidR="0023106A" w:rsidRPr="00103D52" w:rsidRDefault="0023106A" w:rsidP="00103D52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/>
                <w:b/>
                <w:bCs/>
                <w:sz w:val="22"/>
                <w:szCs w:val="22"/>
              </w:rPr>
              <w:t xml:space="preserve">Action Step / Activity </w:t>
            </w:r>
          </w:p>
        </w:tc>
        <w:tc>
          <w:tcPr>
            <w:tcW w:w="1050" w:type="dxa"/>
            <w:hideMark/>
          </w:tcPr>
          <w:p w:rsidR="0023106A" w:rsidRPr="00103D52" w:rsidRDefault="0023106A" w:rsidP="00103D52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/>
                <w:b/>
                <w:bCs/>
                <w:sz w:val="22"/>
                <w:szCs w:val="22"/>
              </w:rPr>
              <w:t xml:space="preserve">Time Line </w:t>
            </w:r>
          </w:p>
        </w:tc>
        <w:tc>
          <w:tcPr>
            <w:tcW w:w="3390" w:type="dxa"/>
            <w:hideMark/>
          </w:tcPr>
          <w:p w:rsidR="0023106A" w:rsidRPr="00103D52" w:rsidRDefault="0023106A" w:rsidP="00103D52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/>
                <w:b/>
                <w:bCs/>
                <w:sz w:val="22"/>
                <w:szCs w:val="22"/>
              </w:rPr>
              <w:t xml:space="preserve">Responsible </w:t>
            </w:r>
            <w:r w:rsidR="00E71874">
              <w:rPr>
                <w:rFonts w:ascii="Calibri" w:hAnsi="Calibri"/>
                <w:b/>
                <w:bCs/>
                <w:sz w:val="22"/>
                <w:szCs w:val="22"/>
              </w:rPr>
              <w:t>Person(s)</w:t>
            </w:r>
            <w:r w:rsidRPr="00103D52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120" w:type="dxa"/>
            <w:hideMark/>
          </w:tcPr>
          <w:p w:rsidR="0023106A" w:rsidRPr="00103D52" w:rsidRDefault="0023106A" w:rsidP="00103D52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Additional Resource/Costs</w:t>
            </w:r>
            <w:r w:rsidRPr="00103D52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37" w:type="dxa"/>
            <w:hideMark/>
          </w:tcPr>
          <w:p w:rsidR="0023106A" w:rsidRPr="00103D52" w:rsidRDefault="0023106A" w:rsidP="00103D52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/>
                <w:b/>
                <w:bCs/>
                <w:sz w:val="22"/>
                <w:szCs w:val="22"/>
              </w:rPr>
              <w:t xml:space="preserve">Funding Source </w:t>
            </w:r>
          </w:p>
        </w:tc>
      </w:tr>
      <w:tr w:rsidR="001B1B19" w:rsidRPr="00103D52" w:rsidTr="004E546E">
        <w:trPr>
          <w:tblCellSpacing w:w="15" w:type="dxa"/>
        </w:trPr>
        <w:tc>
          <w:tcPr>
            <w:tcW w:w="3555" w:type="dxa"/>
          </w:tcPr>
          <w:p w:rsidR="001B1B19" w:rsidRPr="008017AE" w:rsidRDefault="001B1B19" w:rsidP="00607D3B">
            <w:r w:rsidRPr="008017AE">
              <w:t>Review and revise high school Business Department program to provide entry level career based certification</w:t>
            </w:r>
          </w:p>
        </w:tc>
        <w:tc>
          <w:tcPr>
            <w:tcW w:w="1050" w:type="dxa"/>
          </w:tcPr>
          <w:p w:rsidR="001B1B19" w:rsidRPr="008017AE" w:rsidRDefault="001B1B19" w:rsidP="00BB2269">
            <w:r w:rsidRPr="008017AE">
              <w:t>2013-201</w:t>
            </w:r>
            <w:r w:rsidR="00BB2269">
              <w:t>4</w:t>
            </w:r>
          </w:p>
        </w:tc>
        <w:tc>
          <w:tcPr>
            <w:tcW w:w="3390" w:type="dxa"/>
          </w:tcPr>
          <w:p w:rsidR="001B1B19" w:rsidRPr="008017AE" w:rsidRDefault="001B1B19" w:rsidP="00607D3B">
            <w:r w:rsidRPr="008017AE">
              <w:t xml:space="preserve">CIO, Director of Student Learning, Business Dept. Chairs and Content Leaders, </w:t>
            </w:r>
          </w:p>
        </w:tc>
        <w:tc>
          <w:tcPr>
            <w:tcW w:w="3120" w:type="dxa"/>
          </w:tcPr>
          <w:p w:rsidR="001B1B19" w:rsidRPr="008017AE" w:rsidRDefault="0063637B" w:rsidP="00607D3B">
            <w:r>
              <w:t>NONE</w:t>
            </w:r>
          </w:p>
        </w:tc>
        <w:tc>
          <w:tcPr>
            <w:tcW w:w="1437" w:type="dxa"/>
          </w:tcPr>
          <w:p w:rsidR="001B1B19" w:rsidRDefault="0063637B" w:rsidP="00607D3B">
            <w:r>
              <w:t>N/A</w:t>
            </w:r>
          </w:p>
        </w:tc>
      </w:tr>
      <w:tr w:rsidR="0023106A" w:rsidRPr="0063637B" w:rsidTr="004E546E">
        <w:trPr>
          <w:tblCellSpacing w:w="15" w:type="dxa"/>
        </w:trPr>
        <w:tc>
          <w:tcPr>
            <w:tcW w:w="3555" w:type="dxa"/>
          </w:tcPr>
          <w:p w:rsidR="0023106A" w:rsidRPr="0063637B" w:rsidRDefault="001B1B19" w:rsidP="00103D52">
            <w:r w:rsidRPr="0063637B">
              <w:t xml:space="preserve">Develop a job mentoring and intern </w:t>
            </w:r>
            <w:r w:rsidRPr="0063637B">
              <w:lastRenderedPageBreak/>
              <w:t>program for juniors and seniors</w:t>
            </w:r>
          </w:p>
        </w:tc>
        <w:tc>
          <w:tcPr>
            <w:tcW w:w="1050" w:type="dxa"/>
          </w:tcPr>
          <w:p w:rsidR="0023106A" w:rsidRPr="0063637B" w:rsidRDefault="0063637B" w:rsidP="00103D52">
            <w:r w:rsidRPr="0063637B">
              <w:lastRenderedPageBreak/>
              <w:t>2014-</w:t>
            </w:r>
            <w:r w:rsidRPr="0063637B">
              <w:lastRenderedPageBreak/>
              <w:t>2015</w:t>
            </w:r>
          </w:p>
        </w:tc>
        <w:tc>
          <w:tcPr>
            <w:tcW w:w="3390" w:type="dxa"/>
          </w:tcPr>
          <w:p w:rsidR="0023106A" w:rsidRPr="0063637B" w:rsidRDefault="0063637B" w:rsidP="00103D52">
            <w:r w:rsidRPr="0063637B">
              <w:lastRenderedPageBreak/>
              <w:t xml:space="preserve">Director of Student Learning, </w:t>
            </w:r>
            <w:r w:rsidRPr="0063637B">
              <w:lastRenderedPageBreak/>
              <w:t>Business DC</w:t>
            </w:r>
          </w:p>
        </w:tc>
        <w:tc>
          <w:tcPr>
            <w:tcW w:w="3120" w:type="dxa"/>
          </w:tcPr>
          <w:p w:rsidR="0023106A" w:rsidRPr="0063637B" w:rsidRDefault="0063637B" w:rsidP="00103D52">
            <w:r w:rsidRPr="0063637B">
              <w:lastRenderedPageBreak/>
              <w:t>NONE</w:t>
            </w:r>
          </w:p>
        </w:tc>
        <w:tc>
          <w:tcPr>
            <w:tcW w:w="1437" w:type="dxa"/>
          </w:tcPr>
          <w:p w:rsidR="0023106A" w:rsidRPr="0063637B" w:rsidRDefault="0063637B" w:rsidP="00103D52">
            <w:r w:rsidRPr="0063637B">
              <w:t>N/A</w:t>
            </w:r>
          </w:p>
        </w:tc>
      </w:tr>
      <w:tr w:rsidR="0023106A" w:rsidRPr="0092045D" w:rsidTr="004E546E">
        <w:trPr>
          <w:tblCellSpacing w:w="15" w:type="dxa"/>
        </w:trPr>
        <w:tc>
          <w:tcPr>
            <w:tcW w:w="3555" w:type="dxa"/>
          </w:tcPr>
          <w:p w:rsidR="0023106A" w:rsidRPr="0092045D" w:rsidRDefault="0092045D" w:rsidP="0077051F">
            <w:r w:rsidRPr="0092045D">
              <w:lastRenderedPageBreak/>
              <w:t>Implement a bio-medical curriculum at each high school using the PLTW model</w:t>
            </w:r>
          </w:p>
        </w:tc>
        <w:tc>
          <w:tcPr>
            <w:tcW w:w="1050" w:type="dxa"/>
          </w:tcPr>
          <w:p w:rsidR="0023106A" w:rsidRPr="0092045D" w:rsidRDefault="0063637B" w:rsidP="00471C5B">
            <w:r>
              <w:t>2014-2015</w:t>
            </w:r>
          </w:p>
        </w:tc>
        <w:tc>
          <w:tcPr>
            <w:tcW w:w="3390" w:type="dxa"/>
          </w:tcPr>
          <w:p w:rsidR="0023106A" w:rsidRPr="0092045D" w:rsidRDefault="0063637B" w:rsidP="00103D52">
            <w:r>
              <w:t>Director of Student Learning</w:t>
            </w:r>
          </w:p>
        </w:tc>
        <w:tc>
          <w:tcPr>
            <w:tcW w:w="3120" w:type="dxa"/>
          </w:tcPr>
          <w:p w:rsidR="0023106A" w:rsidRPr="0092045D" w:rsidRDefault="0063637B" w:rsidP="00103D52">
            <w:r>
              <w:t>$25K</w:t>
            </w:r>
          </w:p>
        </w:tc>
        <w:tc>
          <w:tcPr>
            <w:tcW w:w="1437" w:type="dxa"/>
          </w:tcPr>
          <w:p w:rsidR="0023106A" w:rsidRPr="0092045D" w:rsidRDefault="00E71874" w:rsidP="00103D52">
            <w:r>
              <w:t>Local Funds</w:t>
            </w:r>
            <w:r w:rsidR="0063637B">
              <w:t>, Grant</w:t>
            </w:r>
          </w:p>
        </w:tc>
      </w:tr>
    </w:tbl>
    <w:p w:rsidR="00DE79F9" w:rsidRDefault="00DE79F9" w:rsidP="00811191">
      <w:pPr>
        <w:pStyle w:val="Heading1"/>
        <w:jc w:val="center"/>
        <w:rPr>
          <w:sz w:val="32"/>
        </w:rPr>
      </w:pPr>
    </w:p>
    <w:p w:rsidR="0063637B" w:rsidRDefault="0063637B" w:rsidP="0063637B"/>
    <w:p w:rsidR="0063637B" w:rsidRDefault="0063637B" w:rsidP="0063637B"/>
    <w:p w:rsidR="0063637B" w:rsidRPr="0063637B" w:rsidRDefault="0063637B" w:rsidP="0063637B"/>
    <w:p w:rsidR="00DE79F9" w:rsidRDefault="00DE79F9" w:rsidP="00DE79F9"/>
    <w:p w:rsidR="00385745" w:rsidRPr="00DE79F9" w:rsidRDefault="00385745" w:rsidP="00DE79F9"/>
    <w:p w:rsidR="009C4F27" w:rsidRPr="009C4F27" w:rsidRDefault="009C4F27" w:rsidP="009C4F27"/>
    <w:p w:rsidR="00811191" w:rsidRDefault="00811191" w:rsidP="00811191">
      <w:pPr>
        <w:pStyle w:val="Heading1"/>
        <w:jc w:val="center"/>
        <w:rPr>
          <w:sz w:val="32"/>
        </w:rPr>
      </w:pPr>
      <w:r>
        <w:rPr>
          <w:sz w:val="32"/>
        </w:rPr>
        <w:t>T</w:t>
      </w:r>
      <w:r w:rsidRPr="005E6D7F">
        <w:rPr>
          <w:sz w:val="32"/>
        </w:rPr>
        <w:t xml:space="preserve">echnology Focus Area </w:t>
      </w:r>
      <w:r>
        <w:rPr>
          <w:sz w:val="32"/>
        </w:rPr>
        <w:t xml:space="preserve">1 </w:t>
      </w:r>
      <w:r w:rsidRPr="005E6D7F">
        <w:rPr>
          <w:sz w:val="32"/>
        </w:rPr>
        <w:t>– Student Learning</w:t>
      </w:r>
    </w:p>
    <w:p w:rsidR="00811191" w:rsidRDefault="00811191" w:rsidP="00811191">
      <w:pPr>
        <w:jc w:val="center"/>
      </w:pPr>
      <w:r>
        <w:t xml:space="preserve">The following tables list the </w:t>
      </w:r>
      <w:r w:rsidR="00082A53">
        <w:t>2013 - 2016</w:t>
      </w:r>
      <w:r>
        <w:t xml:space="preserve"> Technology Goals, Strategies, and Activities.</w:t>
      </w:r>
    </w:p>
    <w:p w:rsidR="00811191" w:rsidRDefault="00811191" w:rsidP="00811191">
      <w:pPr>
        <w:jc w:val="center"/>
      </w:pPr>
      <w:r>
        <w:t>The Committee reviewed each strategy and activity and reported on the status.</w:t>
      </w:r>
    </w:p>
    <w:p w:rsidR="00811191" w:rsidRDefault="00811191" w:rsidP="00811191">
      <w:pPr>
        <w:jc w:val="center"/>
      </w:pPr>
    </w:p>
    <w:p w:rsidR="00811191" w:rsidRPr="00357FCB" w:rsidRDefault="00811191" w:rsidP="00811191">
      <w:pPr>
        <w:jc w:val="center"/>
      </w:pPr>
      <w:r w:rsidRPr="00357FCB">
        <w:t>CSIP Goal 1:</w:t>
      </w:r>
      <w:r>
        <w:t xml:space="preserve"> </w:t>
      </w:r>
      <w:r w:rsidRPr="00357FCB">
        <w:t xml:space="preserve">Develop and enhance quality educational/instructional programs to improve performance and enable students to meet their </w:t>
      </w:r>
      <w:r w:rsidR="00E71874">
        <w:t>Person(s</w:t>
      </w:r>
      <w:proofErr w:type="gramStart"/>
      <w:r w:rsidR="00E71874">
        <w:t>)</w:t>
      </w:r>
      <w:r w:rsidRPr="00357FCB">
        <w:t>al</w:t>
      </w:r>
      <w:proofErr w:type="gramEnd"/>
      <w:r w:rsidRPr="00357FCB">
        <w:t>, academic, and career goals.</w:t>
      </w:r>
    </w:p>
    <w:p w:rsidR="003F53A6" w:rsidRPr="00EA1E63" w:rsidRDefault="003F53A6" w:rsidP="003F53A6">
      <w:pPr>
        <w:jc w:val="center"/>
        <w:rPr>
          <w:b/>
        </w:rPr>
      </w:pPr>
      <w:r w:rsidRPr="00EA1E63">
        <w:rPr>
          <w:b/>
        </w:rPr>
        <w:t xml:space="preserve">Objective: </w:t>
      </w:r>
      <w:r w:rsidR="006F629F">
        <w:rPr>
          <w:b/>
        </w:rPr>
        <w:t>Ensure students have a deep understanding of the content through application</w:t>
      </w:r>
    </w:p>
    <w:p w:rsidR="00811191" w:rsidRPr="002E497F" w:rsidRDefault="00811191" w:rsidP="00811191">
      <w:pPr>
        <w:shd w:val="pct50" w:color="FFFFFF" w:fill="C0C0C0"/>
        <w:ind w:left="1080"/>
        <w:jc w:val="center"/>
      </w:pPr>
      <w:r w:rsidRPr="00EA1E63">
        <w:rPr>
          <w:highlight w:val="yellow"/>
        </w:rPr>
        <w:t xml:space="preserve">Strategy 3:  </w:t>
      </w:r>
      <w:r w:rsidR="006F629F">
        <w:rPr>
          <w:highlight w:val="yellow"/>
        </w:rPr>
        <w:t xml:space="preserve">100% of students </w:t>
      </w:r>
      <w:r w:rsidR="006F629F" w:rsidRPr="006F629F">
        <w:rPr>
          <w:highlight w:val="yellow"/>
        </w:rPr>
        <w:t xml:space="preserve">will demonstrate application of knowledge using technology </w:t>
      </w:r>
      <w:r w:rsidRPr="002E497F">
        <w:br/>
        <w:t xml:space="preserve">(CSIP 1,) (MSIP </w:t>
      </w:r>
      <w:r>
        <w:t xml:space="preserve">6.1, 6.2, 6.3, 6.4, 6.8, 7.1, 7.2, </w:t>
      </w:r>
      <w:proofErr w:type="gramStart"/>
      <w:r>
        <w:t>7.3</w:t>
      </w:r>
      <w:proofErr w:type="gramEnd"/>
      <w:r w:rsidRPr="002E497F">
        <w:t>)</w:t>
      </w:r>
      <w:r>
        <w:t xml:space="preserve"> (METSP S1, S2)</w:t>
      </w:r>
    </w:p>
    <w:p w:rsidR="0023106A" w:rsidRPr="002E497F" w:rsidRDefault="0023106A" w:rsidP="0023106A">
      <w:pPr>
        <w:shd w:val="pct50" w:color="FFFFFF" w:fill="C0C0C0"/>
        <w:ind w:left="1080"/>
        <w:jc w:val="center"/>
      </w:pPr>
      <w:r>
        <w:t xml:space="preserve">Progress Measures: </w:t>
      </w:r>
      <w:r w:rsidR="00B37B6B">
        <w:t>Student portfolios, Sample locally developed assessments</w:t>
      </w:r>
    </w:p>
    <w:p w:rsidR="00811191" w:rsidRDefault="00811191" w:rsidP="00811191">
      <w:pPr>
        <w:jc w:val="center"/>
      </w:pPr>
    </w:p>
    <w:tbl>
      <w:tblPr>
        <w:tblW w:w="0" w:type="auto"/>
        <w:tblCellSpacing w:w="15" w:type="dxa"/>
        <w:tblInd w:w="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0"/>
        <w:gridCol w:w="1080"/>
        <w:gridCol w:w="3420"/>
        <w:gridCol w:w="3240"/>
        <w:gridCol w:w="1440"/>
      </w:tblGrid>
      <w:tr w:rsidR="0023106A" w:rsidRPr="00103D52" w:rsidTr="004E546E">
        <w:trPr>
          <w:tblCellSpacing w:w="15" w:type="dxa"/>
        </w:trPr>
        <w:tc>
          <w:tcPr>
            <w:tcW w:w="3555" w:type="dxa"/>
            <w:hideMark/>
          </w:tcPr>
          <w:p w:rsidR="0023106A" w:rsidRPr="00103D52" w:rsidRDefault="0023106A" w:rsidP="00811191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/>
                <w:b/>
                <w:bCs/>
                <w:sz w:val="22"/>
                <w:szCs w:val="22"/>
              </w:rPr>
              <w:t xml:space="preserve">Action Step / Activity </w:t>
            </w:r>
          </w:p>
        </w:tc>
        <w:tc>
          <w:tcPr>
            <w:tcW w:w="1050" w:type="dxa"/>
            <w:hideMark/>
          </w:tcPr>
          <w:p w:rsidR="0023106A" w:rsidRPr="00103D52" w:rsidRDefault="0023106A" w:rsidP="00811191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/>
                <w:b/>
                <w:bCs/>
                <w:sz w:val="22"/>
                <w:szCs w:val="22"/>
              </w:rPr>
              <w:t xml:space="preserve">Time Line </w:t>
            </w:r>
          </w:p>
        </w:tc>
        <w:tc>
          <w:tcPr>
            <w:tcW w:w="3390" w:type="dxa"/>
            <w:hideMark/>
          </w:tcPr>
          <w:p w:rsidR="0023106A" w:rsidRPr="00103D52" w:rsidRDefault="0023106A" w:rsidP="00811191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/>
                <w:b/>
                <w:bCs/>
                <w:sz w:val="22"/>
                <w:szCs w:val="22"/>
              </w:rPr>
              <w:t xml:space="preserve">Responsible </w:t>
            </w:r>
            <w:r w:rsidR="00E71874">
              <w:rPr>
                <w:rFonts w:ascii="Calibri" w:hAnsi="Calibri"/>
                <w:b/>
                <w:bCs/>
                <w:sz w:val="22"/>
                <w:szCs w:val="22"/>
              </w:rPr>
              <w:t>Person(s)</w:t>
            </w:r>
            <w:r w:rsidRPr="00103D52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210" w:type="dxa"/>
            <w:hideMark/>
          </w:tcPr>
          <w:p w:rsidR="0023106A" w:rsidRPr="00103D52" w:rsidRDefault="0023106A" w:rsidP="00811191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Additional Resource/Costs</w:t>
            </w:r>
            <w:r w:rsidRPr="00103D52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95" w:type="dxa"/>
            <w:hideMark/>
          </w:tcPr>
          <w:p w:rsidR="0023106A" w:rsidRPr="00103D52" w:rsidRDefault="0023106A" w:rsidP="00811191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/>
                <w:b/>
                <w:bCs/>
                <w:sz w:val="22"/>
                <w:szCs w:val="22"/>
              </w:rPr>
              <w:t xml:space="preserve">Funding Source </w:t>
            </w:r>
          </w:p>
        </w:tc>
      </w:tr>
      <w:tr w:rsidR="0023106A" w:rsidRPr="001B1B19" w:rsidTr="004E546E">
        <w:trPr>
          <w:tblCellSpacing w:w="15" w:type="dxa"/>
        </w:trPr>
        <w:tc>
          <w:tcPr>
            <w:tcW w:w="3555" w:type="dxa"/>
          </w:tcPr>
          <w:p w:rsidR="0023106A" w:rsidRPr="001B1B19" w:rsidRDefault="00E91F6A" w:rsidP="00811191">
            <w:r w:rsidRPr="001B1B19">
              <w:t>Implement use of technology enhanced local common assessments</w:t>
            </w:r>
          </w:p>
        </w:tc>
        <w:tc>
          <w:tcPr>
            <w:tcW w:w="1050" w:type="dxa"/>
          </w:tcPr>
          <w:p w:rsidR="0023106A" w:rsidRPr="001B1B19" w:rsidRDefault="00495CAF" w:rsidP="00811191">
            <w:r>
              <w:t>2014-2015</w:t>
            </w:r>
          </w:p>
        </w:tc>
        <w:tc>
          <w:tcPr>
            <w:tcW w:w="3390" w:type="dxa"/>
          </w:tcPr>
          <w:p w:rsidR="0023106A" w:rsidRPr="001B1B19" w:rsidRDefault="00495CAF" w:rsidP="00811191">
            <w:r>
              <w:t>Director of Assessment</w:t>
            </w:r>
          </w:p>
        </w:tc>
        <w:tc>
          <w:tcPr>
            <w:tcW w:w="3210" w:type="dxa"/>
          </w:tcPr>
          <w:p w:rsidR="0023106A" w:rsidRPr="001B1B19" w:rsidRDefault="00495CAF" w:rsidP="005132C8">
            <w:r w:rsidRPr="00495CAF">
              <w:rPr>
                <w:highlight w:val="yellow"/>
              </w:rPr>
              <w:t>???????</w:t>
            </w:r>
          </w:p>
        </w:tc>
        <w:tc>
          <w:tcPr>
            <w:tcW w:w="1395" w:type="dxa"/>
          </w:tcPr>
          <w:p w:rsidR="0023106A" w:rsidRPr="001B1B19" w:rsidRDefault="00E71874">
            <w:r>
              <w:t>Local Funds</w:t>
            </w:r>
          </w:p>
        </w:tc>
      </w:tr>
      <w:tr w:rsidR="0023106A" w:rsidRPr="001B1B19" w:rsidTr="004E546E">
        <w:trPr>
          <w:tblCellSpacing w:w="15" w:type="dxa"/>
        </w:trPr>
        <w:tc>
          <w:tcPr>
            <w:tcW w:w="3555" w:type="dxa"/>
          </w:tcPr>
          <w:p w:rsidR="0023106A" w:rsidRPr="001B1B19" w:rsidRDefault="001B1B19" w:rsidP="00C75517">
            <w:pPr>
              <w:pPrChange w:id="39" w:author="Ray Eernisse" w:date="2013-01-18T13:57:00Z">
                <w:pPr/>
              </w:pPrChange>
            </w:pPr>
            <w:del w:id="40" w:author="Ray Eernisse" w:date="2013-01-18T13:57:00Z">
              <w:r w:rsidDel="00C75517">
                <w:delText xml:space="preserve">Require </w:delText>
              </w:r>
            </w:del>
            <w:ins w:id="41" w:author="Ray Eernisse" w:date="2013-01-18T13:57:00Z">
              <w:r w:rsidR="00C75517">
                <w:t>Students will</w:t>
              </w:r>
              <w:r w:rsidR="00C75517">
                <w:t xml:space="preserve"> </w:t>
              </w:r>
            </w:ins>
            <w:del w:id="42" w:author="Ray Eernisse" w:date="2013-01-18T13:57:00Z">
              <w:r w:rsidDel="00C75517">
                <w:delText xml:space="preserve">the </w:delText>
              </w:r>
            </w:del>
            <w:r>
              <w:t>u</w:t>
            </w:r>
            <w:r w:rsidR="00E91F6A" w:rsidRPr="001B1B19">
              <w:t xml:space="preserve">se </w:t>
            </w:r>
            <w:del w:id="43" w:author="Ray Eernisse" w:date="2013-01-18T13:57:00Z">
              <w:r w:rsidR="00E91F6A" w:rsidRPr="001B1B19" w:rsidDel="00C75517">
                <w:delText xml:space="preserve">of </w:delText>
              </w:r>
            </w:del>
            <w:r w:rsidR="00E91F6A" w:rsidRPr="001B1B19">
              <w:t xml:space="preserve">digital portfolios for demonstration of </w:t>
            </w:r>
            <w:r>
              <w:t xml:space="preserve"> student </w:t>
            </w:r>
            <w:r w:rsidR="00E91F6A" w:rsidRPr="001B1B19">
              <w:t>work</w:t>
            </w:r>
          </w:p>
        </w:tc>
        <w:tc>
          <w:tcPr>
            <w:tcW w:w="1050" w:type="dxa"/>
          </w:tcPr>
          <w:p w:rsidR="0023106A" w:rsidRPr="001B1B19" w:rsidRDefault="00495CAF" w:rsidP="00811191">
            <w:r>
              <w:t>2013-2014</w:t>
            </w:r>
          </w:p>
        </w:tc>
        <w:tc>
          <w:tcPr>
            <w:tcW w:w="3390" w:type="dxa"/>
          </w:tcPr>
          <w:p w:rsidR="0023106A" w:rsidRPr="001B1B19" w:rsidRDefault="00495CAF" w:rsidP="00D9513A">
            <w:r>
              <w:t>Director of Early Childhood, Guidance Counselors</w:t>
            </w:r>
          </w:p>
        </w:tc>
        <w:tc>
          <w:tcPr>
            <w:tcW w:w="3210" w:type="dxa"/>
          </w:tcPr>
          <w:p w:rsidR="0023106A" w:rsidRPr="001B1B19" w:rsidRDefault="00495CAF" w:rsidP="00811191">
            <w:r>
              <w:t>$10K</w:t>
            </w:r>
          </w:p>
        </w:tc>
        <w:tc>
          <w:tcPr>
            <w:tcW w:w="1395" w:type="dxa"/>
          </w:tcPr>
          <w:p w:rsidR="0023106A" w:rsidRPr="001B1B19" w:rsidRDefault="00E71874">
            <w:r>
              <w:t>Local Funds</w:t>
            </w:r>
          </w:p>
        </w:tc>
      </w:tr>
      <w:tr w:rsidR="0023106A" w:rsidRPr="00615F0B" w:rsidTr="004E546E">
        <w:trPr>
          <w:tblCellSpacing w:w="15" w:type="dxa"/>
        </w:trPr>
        <w:tc>
          <w:tcPr>
            <w:tcW w:w="3555" w:type="dxa"/>
          </w:tcPr>
          <w:p w:rsidR="0023106A" w:rsidRPr="00615F0B" w:rsidRDefault="00615F0B" w:rsidP="007B0470">
            <w:r>
              <w:t xml:space="preserve">Students will </w:t>
            </w:r>
            <w:r w:rsidRPr="00615F0B">
              <w:t xml:space="preserve">use technology tools </w:t>
            </w:r>
            <w:r w:rsidRPr="00615F0B">
              <w:lastRenderedPageBreak/>
              <w:t xml:space="preserve">for projects </w:t>
            </w:r>
            <w:r>
              <w:t>to show understanding of content</w:t>
            </w:r>
          </w:p>
        </w:tc>
        <w:tc>
          <w:tcPr>
            <w:tcW w:w="1050" w:type="dxa"/>
          </w:tcPr>
          <w:p w:rsidR="0023106A" w:rsidRPr="00615F0B" w:rsidRDefault="00495CAF" w:rsidP="00811191">
            <w:r>
              <w:lastRenderedPageBreak/>
              <w:t>2013-</w:t>
            </w:r>
            <w:r>
              <w:lastRenderedPageBreak/>
              <w:t>2016</w:t>
            </w:r>
          </w:p>
        </w:tc>
        <w:tc>
          <w:tcPr>
            <w:tcW w:w="3390" w:type="dxa"/>
          </w:tcPr>
          <w:p w:rsidR="0023106A" w:rsidRPr="00615F0B" w:rsidRDefault="00495CAF" w:rsidP="00F83BFE">
            <w:r>
              <w:lastRenderedPageBreak/>
              <w:t>Director of Student Learning</w:t>
            </w:r>
          </w:p>
        </w:tc>
        <w:tc>
          <w:tcPr>
            <w:tcW w:w="3210" w:type="dxa"/>
          </w:tcPr>
          <w:p w:rsidR="00625A45" w:rsidRPr="00615F0B" w:rsidRDefault="00495CAF" w:rsidP="00811191">
            <w:r>
              <w:t>NONE</w:t>
            </w:r>
          </w:p>
        </w:tc>
        <w:tc>
          <w:tcPr>
            <w:tcW w:w="1395" w:type="dxa"/>
          </w:tcPr>
          <w:p w:rsidR="0023106A" w:rsidRPr="00615F0B" w:rsidRDefault="00495CAF" w:rsidP="00811191">
            <w:r>
              <w:t>N/A</w:t>
            </w:r>
          </w:p>
        </w:tc>
      </w:tr>
      <w:tr w:rsidR="00624C82" w:rsidRPr="00615F0B" w:rsidTr="00CD34B5">
        <w:trPr>
          <w:tblCellSpacing w:w="15" w:type="dxa"/>
        </w:trPr>
        <w:tc>
          <w:tcPr>
            <w:tcW w:w="3555" w:type="dxa"/>
          </w:tcPr>
          <w:p w:rsidR="00624C82" w:rsidRDefault="00624C82" w:rsidP="00CD34B5">
            <w:r>
              <w:lastRenderedPageBreak/>
              <w:t>Administer the district technology test to 6</w:t>
            </w:r>
            <w:r w:rsidRPr="00FB1D0C">
              <w:rPr>
                <w:vertAlign w:val="superscript"/>
              </w:rPr>
              <w:t>th</w:t>
            </w:r>
            <w:r>
              <w:t xml:space="preserve"> graders in the first quarter of the school year and 8</w:t>
            </w:r>
            <w:r w:rsidRPr="00FB1D0C">
              <w:rPr>
                <w:vertAlign w:val="superscript"/>
              </w:rPr>
              <w:t>th</w:t>
            </w:r>
            <w:r>
              <w:t xml:space="preserve"> graders at the end of the 4</w:t>
            </w:r>
            <w:r w:rsidRPr="00FB1D0C">
              <w:rPr>
                <w:vertAlign w:val="superscript"/>
              </w:rPr>
              <w:t>th</w:t>
            </w:r>
            <w:r>
              <w:t xml:space="preserve"> quarter</w:t>
            </w:r>
          </w:p>
        </w:tc>
        <w:tc>
          <w:tcPr>
            <w:tcW w:w="1050" w:type="dxa"/>
          </w:tcPr>
          <w:p w:rsidR="00624C82" w:rsidRDefault="00624C82" w:rsidP="00CD34B5">
            <w:r>
              <w:t>2013-2016</w:t>
            </w:r>
          </w:p>
        </w:tc>
        <w:tc>
          <w:tcPr>
            <w:tcW w:w="3390" w:type="dxa"/>
          </w:tcPr>
          <w:p w:rsidR="00624C82" w:rsidRDefault="00624C82" w:rsidP="00CD34B5">
            <w:r>
              <w:t>ITS</w:t>
            </w:r>
          </w:p>
        </w:tc>
        <w:tc>
          <w:tcPr>
            <w:tcW w:w="3210" w:type="dxa"/>
          </w:tcPr>
          <w:p w:rsidR="00624C82" w:rsidRDefault="00624C82" w:rsidP="00CD34B5">
            <w:r>
              <w:t>NONE</w:t>
            </w:r>
          </w:p>
        </w:tc>
        <w:tc>
          <w:tcPr>
            <w:tcW w:w="1395" w:type="dxa"/>
          </w:tcPr>
          <w:p w:rsidR="00624C82" w:rsidRDefault="00624C82" w:rsidP="00CD34B5">
            <w:r>
              <w:t>N/A</w:t>
            </w:r>
          </w:p>
        </w:tc>
      </w:tr>
    </w:tbl>
    <w:p w:rsidR="00E91F6A" w:rsidRDefault="00E91F6A" w:rsidP="009B200B">
      <w:pPr>
        <w:pStyle w:val="Heading1"/>
        <w:jc w:val="center"/>
        <w:rPr>
          <w:sz w:val="32"/>
        </w:rPr>
      </w:pPr>
    </w:p>
    <w:p w:rsidR="00495CAF" w:rsidRPr="00495CAF" w:rsidRDefault="00495CAF" w:rsidP="00495CAF"/>
    <w:p w:rsidR="00E91F6A" w:rsidRDefault="00E91F6A" w:rsidP="009B200B">
      <w:pPr>
        <w:pStyle w:val="Heading1"/>
        <w:jc w:val="center"/>
        <w:rPr>
          <w:sz w:val="32"/>
        </w:rPr>
      </w:pPr>
    </w:p>
    <w:p w:rsidR="00E91F6A" w:rsidRDefault="00E91F6A" w:rsidP="00E91F6A"/>
    <w:p w:rsidR="00D24F9F" w:rsidRDefault="00D24F9F" w:rsidP="00E91F6A"/>
    <w:p w:rsidR="00607D3B" w:rsidRDefault="00607D3B" w:rsidP="00E91F6A"/>
    <w:p w:rsidR="00607D3B" w:rsidDel="00C75517" w:rsidRDefault="00607D3B" w:rsidP="00E91F6A">
      <w:pPr>
        <w:rPr>
          <w:del w:id="44" w:author="Ray Eernisse" w:date="2013-01-18T13:58:00Z"/>
        </w:rPr>
      </w:pPr>
    </w:p>
    <w:p w:rsidR="00F375E5" w:rsidDel="00C75517" w:rsidRDefault="00F375E5" w:rsidP="00E91F6A">
      <w:pPr>
        <w:rPr>
          <w:del w:id="45" w:author="Ray Eernisse" w:date="2013-01-18T13:58:00Z"/>
        </w:rPr>
      </w:pPr>
    </w:p>
    <w:p w:rsidR="00607D3B" w:rsidDel="00C75517" w:rsidRDefault="00607D3B" w:rsidP="00E91F6A">
      <w:pPr>
        <w:rPr>
          <w:del w:id="46" w:author="Ray Eernisse" w:date="2013-01-18T13:58:00Z"/>
        </w:rPr>
      </w:pPr>
    </w:p>
    <w:p w:rsidR="00BB2269" w:rsidDel="00C75517" w:rsidRDefault="00BB2269" w:rsidP="00E91F6A">
      <w:pPr>
        <w:rPr>
          <w:del w:id="47" w:author="Ray Eernisse" w:date="2013-01-18T13:58:00Z"/>
        </w:rPr>
      </w:pPr>
    </w:p>
    <w:p w:rsidR="00E91F6A" w:rsidDel="00C75517" w:rsidRDefault="00E91F6A" w:rsidP="00E91F6A">
      <w:pPr>
        <w:rPr>
          <w:del w:id="48" w:author="Ray Eernisse" w:date="2013-01-18T13:58:00Z"/>
        </w:rPr>
      </w:pPr>
    </w:p>
    <w:p w:rsidR="009B200B" w:rsidRDefault="009B200B" w:rsidP="00C75517">
      <w:pPr>
        <w:pStyle w:val="Heading1"/>
        <w:ind w:left="2160" w:firstLine="720"/>
        <w:rPr>
          <w:sz w:val="32"/>
        </w:rPr>
        <w:pPrChange w:id="49" w:author="Ray Eernisse" w:date="2013-01-18T13:58:00Z">
          <w:pPr>
            <w:pStyle w:val="Heading1"/>
            <w:jc w:val="center"/>
          </w:pPr>
        </w:pPrChange>
      </w:pPr>
      <w:del w:id="50" w:author="Ray Eernisse" w:date="2013-01-18T13:58:00Z">
        <w:r w:rsidRPr="005E6D7F" w:rsidDel="00C75517">
          <w:rPr>
            <w:sz w:val="32"/>
          </w:rPr>
          <w:delText>T</w:delText>
        </w:r>
      </w:del>
      <w:proofErr w:type="spellStart"/>
      <w:proofErr w:type="gramStart"/>
      <w:r w:rsidRPr="005E6D7F">
        <w:rPr>
          <w:sz w:val="32"/>
        </w:rPr>
        <w:t>echnology</w:t>
      </w:r>
      <w:proofErr w:type="spellEnd"/>
      <w:proofErr w:type="gramEnd"/>
      <w:r w:rsidRPr="005E6D7F">
        <w:rPr>
          <w:sz w:val="32"/>
        </w:rPr>
        <w:t xml:space="preserve"> Focus Area </w:t>
      </w:r>
      <w:r>
        <w:rPr>
          <w:sz w:val="32"/>
        </w:rPr>
        <w:t xml:space="preserve">2 </w:t>
      </w:r>
      <w:r w:rsidRPr="005E6D7F">
        <w:rPr>
          <w:sz w:val="32"/>
        </w:rPr>
        <w:t xml:space="preserve">– </w:t>
      </w:r>
      <w:r>
        <w:rPr>
          <w:sz w:val="32"/>
        </w:rPr>
        <w:t>Teacher Preparation</w:t>
      </w:r>
    </w:p>
    <w:p w:rsidR="009B200B" w:rsidRDefault="009B200B" w:rsidP="009B200B">
      <w:pPr>
        <w:jc w:val="center"/>
      </w:pPr>
      <w:r>
        <w:t xml:space="preserve">The following tables list the </w:t>
      </w:r>
      <w:r w:rsidR="00082A53">
        <w:t>2013 - 2016</w:t>
      </w:r>
      <w:r>
        <w:t xml:space="preserve"> Technology Goals, </w:t>
      </w:r>
      <w:r w:rsidR="00357FCB">
        <w:t>Strateg</w:t>
      </w:r>
      <w:r w:rsidR="005741FB">
        <w:t>ies</w:t>
      </w:r>
      <w:r>
        <w:t>, and Activities.</w:t>
      </w:r>
    </w:p>
    <w:p w:rsidR="009B200B" w:rsidRDefault="009B200B" w:rsidP="009B200B">
      <w:pPr>
        <w:jc w:val="center"/>
      </w:pPr>
      <w:r>
        <w:t xml:space="preserve">The Committee reviewed each </w:t>
      </w:r>
      <w:r w:rsidR="00185B19">
        <w:t>s</w:t>
      </w:r>
      <w:r w:rsidR="00357FCB">
        <w:t>trategy</w:t>
      </w:r>
      <w:r>
        <w:t xml:space="preserve"> and activity and reported on the status.</w:t>
      </w:r>
    </w:p>
    <w:p w:rsidR="009B200B" w:rsidRDefault="009B200B" w:rsidP="009B200B">
      <w:pPr>
        <w:jc w:val="center"/>
      </w:pPr>
    </w:p>
    <w:p w:rsidR="009B200B" w:rsidRPr="00357FCB" w:rsidRDefault="0084581D" w:rsidP="009B200B">
      <w:pPr>
        <w:jc w:val="center"/>
        <w:rPr>
          <w:b/>
        </w:rPr>
      </w:pPr>
      <w:r w:rsidRPr="00357FCB">
        <w:t xml:space="preserve">CSIP </w:t>
      </w:r>
      <w:r w:rsidR="009B200B" w:rsidRPr="00357FCB">
        <w:t>Goal 2:</w:t>
      </w:r>
      <w:r w:rsidR="009B200B">
        <w:t xml:space="preserve"> </w:t>
      </w:r>
      <w:r w:rsidR="00357FCB" w:rsidRPr="00357FCB">
        <w:t>Recruit, attract, develop, and retain highly qualified staff to carry out the LEA (local educational agency)/District mission, goals, and objectives.</w:t>
      </w:r>
    </w:p>
    <w:p w:rsidR="00EA1E63" w:rsidRPr="00EA1E63" w:rsidRDefault="00357FCB" w:rsidP="00EA1E63">
      <w:pPr>
        <w:shd w:val="pct50" w:color="FFFFFF" w:fill="C0C0C0"/>
        <w:ind w:left="1080"/>
        <w:jc w:val="center"/>
        <w:rPr>
          <w:b/>
        </w:rPr>
      </w:pPr>
      <w:r w:rsidRPr="00EA1E63">
        <w:rPr>
          <w:b/>
        </w:rPr>
        <w:t>Objective:</w:t>
      </w:r>
      <w:r w:rsidR="006F1709" w:rsidRPr="00EA1E63">
        <w:rPr>
          <w:b/>
        </w:rPr>
        <w:t xml:space="preserve"> </w:t>
      </w:r>
      <w:r w:rsidR="00EA1E63" w:rsidRPr="00EA1E63">
        <w:rPr>
          <w:b/>
        </w:rPr>
        <w:t>Increase technology literacy and implementation strategies on an annual basis across all curriculums.</w:t>
      </w:r>
    </w:p>
    <w:p w:rsidR="009B200B" w:rsidRDefault="00357FCB" w:rsidP="009B200B">
      <w:pPr>
        <w:shd w:val="pct50" w:color="FFFFFF" w:fill="C0C0C0"/>
        <w:ind w:left="1080"/>
        <w:jc w:val="center"/>
      </w:pPr>
      <w:r w:rsidRPr="00EA1E63">
        <w:rPr>
          <w:highlight w:val="yellow"/>
        </w:rPr>
        <w:t>Strategy</w:t>
      </w:r>
      <w:r w:rsidR="009B200B" w:rsidRPr="00EA1E63">
        <w:rPr>
          <w:highlight w:val="yellow"/>
        </w:rPr>
        <w:t xml:space="preserve"> </w:t>
      </w:r>
      <w:r w:rsidR="001E4E50" w:rsidRPr="00EA1E63">
        <w:rPr>
          <w:highlight w:val="yellow"/>
        </w:rPr>
        <w:t>1</w:t>
      </w:r>
      <w:r w:rsidR="009B200B" w:rsidRPr="00EA1E63">
        <w:rPr>
          <w:highlight w:val="yellow"/>
        </w:rPr>
        <w:t>:</w:t>
      </w:r>
      <w:r w:rsidR="009B200B" w:rsidRPr="00EA1E63">
        <w:rPr>
          <w:b/>
          <w:highlight w:val="yellow"/>
        </w:rPr>
        <w:t xml:space="preserve">  </w:t>
      </w:r>
      <w:r w:rsidR="00EA1E63" w:rsidRPr="00EA1E63">
        <w:rPr>
          <w:highlight w:val="yellow"/>
        </w:rPr>
        <w:t>100% of administrators and teachers will have technology professional development a minimum of 5 hours per year</w:t>
      </w:r>
      <w:r w:rsidR="00EA1E63">
        <w:t xml:space="preserve"> </w:t>
      </w:r>
      <w:r w:rsidR="009B200B">
        <w:t>(CSIP 1, 4, 5)   (MSIP 6.4, 6.7)</w:t>
      </w:r>
      <w:r>
        <w:t xml:space="preserve"> (METSP T1)</w:t>
      </w:r>
    </w:p>
    <w:p w:rsidR="0023106A" w:rsidRPr="002E497F" w:rsidRDefault="0023106A" w:rsidP="0023106A">
      <w:pPr>
        <w:shd w:val="pct50" w:color="FFFFFF" w:fill="C0C0C0"/>
        <w:ind w:left="1080"/>
        <w:jc w:val="center"/>
      </w:pPr>
      <w:r>
        <w:t xml:space="preserve">Progress Measures: </w:t>
      </w:r>
      <w:r w:rsidR="006F1709">
        <w:t>Professional development tracking of hours</w:t>
      </w:r>
    </w:p>
    <w:p w:rsidR="00513C01" w:rsidRDefault="00513C01"/>
    <w:p w:rsidR="003F4E27" w:rsidRDefault="003F4E27"/>
    <w:tbl>
      <w:tblPr>
        <w:tblW w:w="0" w:type="auto"/>
        <w:tblCellSpacing w:w="15" w:type="dxa"/>
        <w:tblInd w:w="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0"/>
        <w:gridCol w:w="1080"/>
        <w:gridCol w:w="3418"/>
        <w:gridCol w:w="3242"/>
        <w:gridCol w:w="1440"/>
      </w:tblGrid>
      <w:tr w:rsidR="002B4F52" w:rsidRPr="00103D52" w:rsidTr="004E546E">
        <w:trPr>
          <w:tblCellSpacing w:w="15" w:type="dxa"/>
        </w:trPr>
        <w:tc>
          <w:tcPr>
            <w:tcW w:w="3555" w:type="dxa"/>
            <w:hideMark/>
          </w:tcPr>
          <w:p w:rsidR="002B4F52" w:rsidRPr="00103D52" w:rsidRDefault="002B4F52" w:rsidP="00103D52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>Action Step/ Activity</w:t>
            </w:r>
          </w:p>
        </w:tc>
        <w:tc>
          <w:tcPr>
            <w:tcW w:w="1050" w:type="dxa"/>
            <w:hideMark/>
          </w:tcPr>
          <w:p w:rsidR="002B4F52" w:rsidRPr="00103D52" w:rsidRDefault="002B4F52" w:rsidP="00103D52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>Time Line</w:t>
            </w:r>
          </w:p>
        </w:tc>
        <w:tc>
          <w:tcPr>
            <w:tcW w:w="3388" w:type="dxa"/>
            <w:hideMark/>
          </w:tcPr>
          <w:p w:rsidR="002B4F52" w:rsidRPr="00103D52" w:rsidRDefault="002B4F52" w:rsidP="00103D52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Responsible </w:t>
            </w:r>
            <w:r w:rsidR="00E71874">
              <w:rPr>
                <w:rFonts w:ascii="Calibri" w:hAnsi="Calibri" w:cs="Arial"/>
                <w:b/>
                <w:bCs/>
                <w:sz w:val="22"/>
                <w:szCs w:val="22"/>
              </w:rPr>
              <w:t>Person(s)</w:t>
            </w:r>
          </w:p>
        </w:tc>
        <w:tc>
          <w:tcPr>
            <w:tcW w:w="3212" w:type="dxa"/>
            <w:hideMark/>
          </w:tcPr>
          <w:p w:rsidR="002B4F52" w:rsidRPr="00103D52" w:rsidRDefault="002B4F52" w:rsidP="00103D52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Additional Resource/Costs</w:t>
            </w:r>
          </w:p>
        </w:tc>
        <w:tc>
          <w:tcPr>
            <w:tcW w:w="1395" w:type="dxa"/>
            <w:hideMark/>
          </w:tcPr>
          <w:p w:rsidR="002B4F52" w:rsidRPr="00103D52" w:rsidRDefault="002B4F52" w:rsidP="00103D52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>Funding Source</w:t>
            </w:r>
          </w:p>
        </w:tc>
      </w:tr>
      <w:tr w:rsidR="002B4F52" w:rsidRPr="00BB2269" w:rsidTr="004E546E">
        <w:trPr>
          <w:tblCellSpacing w:w="15" w:type="dxa"/>
        </w:trPr>
        <w:tc>
          <w:tcPr>
            <w:tcW w:w="3555" w:type="dxa"/>
            <w:hideMark/>
          </w:tcPr>
          <w:p w:rsidR="002B4F52" w:rsidRPr="00BB2269" w:rsidRDefault="006E4B9F" w:rsidP="00BB2269">
            <w:del w:id="51" w:author="Ray Eernisse" w:date="2013-01-18T14:32:00Z">
              <w:r w:rsidRPr="00BB2269" w:rsidDel="00A44F03">
                <w:lastRenderedPageBreak/>
                <w:delText>'I learn'</w:delText>
              </w:r>
            </w:del>
            <w:del w:id="52" w:author="Ray Eernisse" w:date="2013-01-18T14:33:00Z">
              <w:r w:rsidRPr="00BB2269" w:rsidDel="00A44F03">
                <w:delText xml:space="preserve"> </w:delText>
              </w:r>
            </w:del>
            <w:del w:id="53" w:author="Ray Eernisse" w:date="2013-01-18T14:32:00Z">
              <w:r w:rsidRPr="00BB2269" w:rsidDel="00A44F03">
                <w:delText>T</w:delText>
              </w:r>
            </w:del>
            <w:del w:id="54" w:author="Ray Eernisse" w:date="2013-01-18T14:33:00Z">
              <w:r w:rsidRPr="00BB2269" w:rsidDel="00A44F03">
                <w:delText xml:space="preserve">echnology PD Day at the beginning of the year </w:delText>
              </w:r>
              <w:r w:rsidR="00BB2269" w:rsidDel="00A44F03">
                <w:delText>for all staff with required attendance</w:delText>
              </w:r>
            </w:del>
            <w:ins w:id="55" w:author="Ray Eernisse" w:date="2013-01-18T14:33:00Z">
              <w:r w:rsidR="00A44F03">
                <w:t xml:space="preserve"> Provide a professional day annually dedicated to technology</w:t>
              </w:r>
            </w:ins>
          </w:p>
        </w:tc>
        <w:tc>
          <w:tcPr>
            <w:tcW w:w="1050" w:type="dxa"/>
          </w:tcPr>
          <w:p w:rsidR="002B4F52" w:rsidRPr="00BB2269" w:rsidRDefault="00BD22D8" w:rsidP="00103D52">
            <w:r>
              <w:t>2013-2014</w:t>
            </w:r>
          </w:p>
        </w:tc>
        <w:tc>
          <w:tcPr>
            <w:tcW w:w="3388" w:type="dxa"/>
          </w:tcPr>
          <w:p w:rsidR="002B4F52" w:rsidRPr="00BB2269" w:rsidRDefault="00BD22D8" w:rsidP="00103D52">
            <w:r>
              <w:t>Director of Adult Learning</w:t>
            </w:r>
          </w:p>
        </w:tc>
        <w:tc>
          <w:tcPr>
            <w:tcW w:w="3212" w:type="dxa"/>
          </w:tcPr>
          <w:p w:rsidR="002B4F52" w:rsidRPr="00BB2269" w:rsidRDefault="00BD22D8">
            <w:r>
              <w:t>$2500</w:t>
            </w:r>
          </w:p>
        </w:tc>
        <w:tc>
          <w:tcPr>
            <w:tcW w:w="1395" w:type="dxa"/>
          </w:tcPr>
          <w:p w:rsidR="002B4F52" w:rsidRPr="00BB2269" w:rsidRDefault="00E71874" w:rsidP="00103D52">
            <w:r>
              <w:t>Local Funds</w:t>
            </w:r>
          </w:p>
        </w:tc>
      </w:tr>
      <w:tr w:rsidR="00BD22D8" w:rsidRPr="00BB2269" w:rsidTr="004E546E">
        <w:trPr>
          <w:tblCellSpacing w:w="15" w:type="dxa"/>
        </w:trPr>
        <w:tc>
          <w:tcPr>
            <w:tcW w:w="3555" w:type="dxa"/>
            <w:hideMark/>
          </w:tcPr>
          <w:p w:rsidR="00BD22D8" w:rsidRPr="00BB2269" w:rsidRDefault="00BD22D8" w:rsidP="00420157">
            <w:pPr>
              <w:pPrChange w:id="56" w:author="Ray Eernisse" w:date="2013-01-18T14:25:00Z">
                <w:pPr/>
              </w:pPrChange>
            </w:pPr>
            <w:del w:id="57" w:author="Ray Eernisse" w:date="2013-01-18T14:25:00Z">
              <w:r w:rsidRPr="00BB2269" w:rsidDel="00420157">
                <w:delText>Blended/self-directed PD program</w:delText>
              </w:r>
            </w:del>
          </w:p>
        </w:tc>
        <w:tc>
          <w:tcPr>
            <w:tcW w:w="1050" w:type="dxa"/>
          </w:tcPr>
          <w:p w:rsidR="00BD22D8" w:rsidRPr="00AB4905" w:rsidRDefault="00BD22D8" w:rsidP="00BD22D8">
            <w:r w:rsidRPr="00AB4905">
              <w:t>2013-201</w:t>
            </w:r>
            <w:r>
              <w:t>6</w:t>
            </w:r>
          </w:p>
        </w:tc>
        <w:tc>
          <w:tcPr>
            <w:tcW w:w="3388" w:type="dxa"/>
          </w:tcPr>
          <w:p w:rsidR="00BD22D8" w:rsidRPr="00AB4905" w:rsidRDefault="00BD22D8" w:rsidP="00CD34B5">
            <w:r w:rsidRPr="00AB4905">
              <w:t>Director of Adult Learning</w:t>
            </w:r>
          </w:p>
        </w:tc>
        <w:tc>
          <w:tcPr>
            <w:tcW w:w="3212" w:type="dxa"/>
          </w:tcPr>
          <w:p w:rsidR="00BD22D8" w:rsidRPr="00AB4905" w:rsidRDefault="00BD22D8" w:rsidP="00CD34B5">
            <w:r w:rsidRPr="00AB4905">
              <w:t>$2500</w:t>
            </w:r>
          </w:p>
        </w:tc>
        <w:tc>
          <w:tcPr>
            <w:tcW w:w="1395" w:type="dxa"/>
          </w:tcPr>
          <w:p w:rsidR="00BD22D8" w:rsidRDefault="00E71874" w:rsidP="00CD34B5">
            <w:r>
              <w:t>Local Funds</w:t>
            </w:r>
          </w:p>
        </w:tc>
      </w:tr>
      <w:tr w:rsidR="002B4F52" w:rsidRPr="00BB2269" w:rsidTr="004E546E">
        <w:trPr>
          <w:tblCellSpacing w:w="15" w:type="dxa"/>
        </w:trPr>
        <w:tc>
          <w:tcPr>
            <w:tcW w:w="3555" w:type="dxa"/>
            <w:hideMark/>
          </w:tcPr>
          <w:p w:rsidR="002B4F52" w:rsidRPr="00BB2269" w:rsidRDefault="00717240" w:rsidP="00203374">
            <w:pPr>
              <w:pPrChange w:id="58" w:author="Ray Eernisse" w:date="2013-01-18T14:09:00Z">
                <w:pPr/>
              </w:pPrChange>
            </w:pPr>
            <w:ins w:id="59" w:author="Ray Eernisse" w:date="2013-01-18T14:07:00Z">
              <w:r>
                <w:t xml:space="preserve">Implement </w:t>
              </w:r>
            </w:ins>
            <w:del w:id="60" w:author="Ray Eernisse" w:date="2013-01-18T14:07:00Z">
              <w:r w:rsidR="006E4B9F" w:rsidRPr="00BB2269" w:rsidDel="00717240">
                <w:delText>A</w:delText>
              </w:r>
            </w:del>
            <w:ins w:id="61" w:author="Ray Eernisse" w:date="2013-01-18T14:07:00Z">
              <w:r>
                <w:t>a</w:t>
              </w:r>
            </w:ins>
            <w:ins w:id="62" w:author="Ray Eernisse" w:date="2013-01-18T14:09:00Z">
              <w:r w:rsidR="00203374">
                <w:t xml:space="preserve"> competency based technology professional </w:t>
              </w:r>
            </w:ins>
            <w:ins w:id="63" w:author="Ray Eernisse" w:date="2013-01-18T14:30:00Z">
              <w:r w:rsidR="000475A5">
                <w:t xml:space="preserve">development </w:t>
              </w:r>
            </w:ins>
            <w:proofErr w:type="spellStart"/>
            <w:ins w:id="64" w:author="Ray Eernisse" w:date="2013-01-18T14:09:00Z">
              <w:r w:rsidR="00203374">
                <w:t>program</w:t>
              </w:r>
            </w:ins>
            <w:del w:id="65" w:author="Ray Eernisse" w:date="2013-01-18T14:09:00Z">
              <w:r w:rsidR="006E4B9F" w:rsidRPr="00BB2269" w:rsidDel="00203374">
                <w:delText xml:space="preserve"> </w:delText>
              </w:r>
            </w:del>
            <w:ins w:id="66" w:author="Ray Eernisse" w:date="2013-01-18T14:29:00Z">
              <w:r w:rsidR="000475A5">
                <w:t>to</w:t>
              </w:r>
              <w:proofErr w:type="spellEnd"/>
              <w:r w:rsidR="000475A5">
                <w:t xml:space="preserve"> include independent</w:t>
              </w:r>
            </w:ins>
            <w:ins w:id="67" w:author="Ray Eernisse" w:date="2013-01-18T14:30:00Z">
              <w:r w:rsidR="000475A5">
                <w:t xml:space="preserve"> and blended learning</w:t>
              </w:r>
            </w:ins>
            <w:ins w:id="68" w:author="Ray Eernisse" w:date="2013-01-18T14:29:00Z">
              <w:r w:rsidR="000475A5">
                <w:t xml:space="preserve"> </w:t>
              </w:r>
            </w:ins>
            <w:del w:id="69" w:author="Ray Eernisse" w:date="2013-01-18T14:09:00Z">
              <w:r w:rsidR="006E4B9F" w:rsidRPr="00BB2269" w:rsidDel="00203374">
                <w:delText xml:space="preserve">tiered system </w:delText>
              </w:r>
              <w:r w:rsidR="00BB2269" w:rsidDel="00203374">
                <w:delText>of</w:delText>
              </w:r>
              <w:r w:rsidR="006E4B9F" w:rsidRPr="00BB2269" w:rsidDel="00203374">
                <w:delText xml:space="preserve"> technology improvement will be implemented</w:delText>
              </w:r>
            </w:del>
          </w:p>
        </w:tc>
        <w:tc>
          <w:tcPr>
            <w:tcW w:w="1050" w:type="dxa"/>
          </w:tcPr>
          <w:p w:rsidR="002B4F52" w:rsidRPr="00BB2269" w:rsidRDefault="00BD22D8" w:rsidP="00103D52">
            <w:r>
              <w:t>2014-2015</w:t>
            </w:r>
          </w:p>
        </w:tc>
        <w:tc>
          <w:tcPr>
            <w:tcW w:w="3388" w:type="dxa"/>
          </w:tcPr>
          <w:p w:rsidR="002B4F52" w:rsidRPr="00BB2269" w:rsidRDefault="00BD22D8" w:rsidP="00103D52">
            <w:r>
              <w:t xml:space="preserve">CIO, </w:t>
            </w:r>
            <w:r w:rsidRPr="00BD22D8">
              <w:t>Director of Adult Learning</w:t>
            </w:r>
          </w:p>
        </w:tc>
        <w:tc>
          <w:tcPr>
            <w:tcW w:w="3212" w:type="dxa"/>
          </w:tcPr>
          <w:p w:rsidR="002B4F52" w:rsidRPr="00BB2269" w:rsidRDefault="00BD22D8" w:rsidP="00103D52">
            <w:r w:rsidRPr="00BD22D8">
              <w:rPr>
                <w:highlight w:val="yellow"/>
              </w:rPr>
              <w:t>???????</w:t>
            </w:r>
          </w:p>
        </w:tc>
        <w:tc>
          <w:tcPr>
            <w:tcW w:w="1395" w:type="dxa"/>
          </w:tcPr>
          <w:p w:rsidR="002B4F52" w:rsidRPr="00BB2269" w:rsidRDefault="002B4F52" w:rsidP="00103D52"/>
        </w:tc>
      </w:tr>
      <w:tr w:rsidR="00BD22D8" w:rsidRPr="00BB2269" w:rsidTr="004E546E">
        <w:trPr>
          <w:tblCellSpacing w:w="15" w:type="dxa"/>
        </w:trPr>
        <w:tc>
          <w:tcPr>
            <w:tcW w:w="3555" w:type="dxa"/>
          </w:tcPr>
          <w:p w:rsidR="00BD22D8" w:rsidRPr="00BB2269" w:rsidRDefault="00BD22D8" w:rsidP="00607D3B">
            <w:r>
              <w:t>Provide professional development on student blended-learning strategies</w:t>
            </w:r>
          </w:p>
        </w:tc>
        <w:tc>
          <w:tcPr>
            <w:tcW w:w="1050" w:type="dxa"/>
          </w:tcPr>
          <w:p w:rsidR="00BD22D8" w:rsidRPr="00CA5EE7" w:rsidRDefault="00BD22D8" w:rsidP="00CD34B5">
            <w:r w:rsidRPr="00CA5EE7">
              <w:t>2013-2016</w:t>
            </w:r>
          </w:p>
        </w:tc>
        <w:tc>
          <w:tcPr>
            <w:tcW w:w="3388" w:type="dxa"/>
          </w:tcPr>
          <w:p w:rsidR="00BD22D8" w:rsidRPr="00CA5EE7" w:rsidRDefault="00BD22D8" w:rsidP="00CD34B5">
            <w:r w:rsidRPr="00CA5EE7">
              <w:t>Director of Adult Learning</w:t>
            </w:r>
            <w:r>
              <w:t>, ETS</w:t>
            </w:r>
          </w:p>
        </w:tc>
        <w:tc>
          <w:tcPr>
            <w:tcW w:w="3212" w:type="dxa"/>
          </w:tcPr>
          <w:p w:rsidR="00BD22D8" w:rsidRPr="00CA5EE7" w:rsidRDefault="00BD22D8" w:rsidP="00CD34B5">
            <w:r>
              <w:t>NONE</w:t>
            </w:r>
          </w:p>
        </w:tc>
        <w:tc>
          <w:tcPr>
            <w:tcW w:w="1395" w:type="dxa"/>
          </w:tcPr>
          <w:p w:rsidR="00BD22D8" w:rsidRDefault="00BD22D8" w:rsidP="00CD34B5">
            <w:r>
              <w:t>N/A</w:t>
            </w:r>
          </w:p>
        </w:tc>
      </w:tr>
      <w:tr w:rsidR="006F1709" w:rsidRPr="00BB2269" w:rsidTr="004E546E">
        <w:trPr>
          <w:tblCellSpacing w:w="15" w:type="dxa"/>
        </w:trPr>
        <w:tc>
          <w:tcPr>
            <w:tcW w:w="3555" w:type="dxa"/>
          </w:tcPr>
          <w:p w:rsidR="006F1709" w:rsidRPr="00BB2269" w:rsidRDefault="00607D3B" w:rsidP="000475A5">
            <w:pPr>
              <w:pPrChange w:id="70" w:author="Ray Eernisse" w:date="2013-01-18T14:31:00Z">
                <w:pPr/>
              </w:pPrChange>
            </w:pPr>
            <w:del w:id="71" w:author="Ray Eernisse" w:date="2013-01-18T14:27:00Z">
              <w:r w:rsidDel="00420157">
                <w:delText xml:space="preserve">All teachers will </w:delText>
              </w:r>
              <w:r w:rsidR="006F1709" w:rsidRPr="00BB2269" w:rsidDel="00420157">
                <w:delText>complete a minimum of 5 hours in Atomic Learning.</w:delText>
              </w:r>
            </w:del>
            <w:ins w:id="72" w:author="Ray Eernisse" w:date="2013-01-18T14:27:00Z">
              <w:r w:rsidR="00420157">
                <w:t xml:space="preserve"> </w:t>
              </w:r>
            </w:ins>
          </w:p>
        </w:tc>
        <w:tc>
          <w:tcPr>
            <w:tcW w:w="1050" w:type="dxa"/>
          </w:tcPr>
          <w:p w:rsidR="006F1709" w:rsidRPr="00BB2269" w:rsidRDefault="00BD22D8">
            <w:r>
              <w:t>2014-2016</w:t>
            </w:r>
          </w:p>
        </w:tc>
        <w:tc>
          <w:tcPr>
            <w:tcW w:w="3388" w:type="dxa"/>
          </w:tcPr>
          <w:p w:rsidR="006F1709" w:rsidRPr="00BB2269" w:rsidRDefault="00BD22D8">
            <w:r>
              <w:t>Certificated staff, Director of Adult Learning</w:t>
            </w:r>
          </w:p>
        </w:tc>
        <w:tc>
          <w:tcPr>
            <w:tcW w:w="3212" w:type="dxa"/>
          </w:tcPr>
          <w:p w:rsidR="006F1709" w:rsidRPr="00BB2269" w:rsidRDefault="00BD22D8">
            <w:r>
              <w:t>NONE</w:t>
            </w:r>
          </w:p>
        </w:tc>
        <w:tc>
          <w:tcPr>
            <w:tcW w:w="1395" w:type="dxa"/>
          </w:tcPr>
          <w:p w:rsidR="006F1709" w:rsidRPr="00BB2269" w:rsidRDefault="00BD22D8">
            <w:r>
              <w:t>N/A</w:t>
            </w:r>
          </w:p>
        </w:tc>
      </w:tr>
    </w:tbl>
    <w:p w:rsidR="00B22D75" w:rsidRDefault="00B22D75"/>
    <w:p w:rsidR="00B22D75" w:rsidRDefault="00B22D75"/>
    <w:p w:rsidR="007926BB" w:rsidRDefault="007926BB"/>
    <w:p w:rsidR="007926BB" w:rsidRDefault="007926BB"/>
    <w:p w:rsidR="007926BB" w:rsidRDefault="007926BB"/>
    <w:p w:rsidR="00A94067" w:rsidRDefault="00A94067"/>
    <w:p w:rsidR="009B200B" w:rsidRDefault="009B200B" w:rsidP="009B200B">
      <w:pPr>
        <w:pStyle w:val="Heading1"/>
        <w:jc w:val="center"/>
        <w:rPr>
          <w:sz w:val="32"/>
        </w:rPr>
      </w:pPr>
      <w:r w:rsidRPr="005E6D7F">
        <w:rPr>
          <w:sz w:val="32"/>
        </w:rPr>
        <w:t xml:space="preserve">Technology Focus Area </w:t>
      </w:r>
      <w:r>
        <w:rPr>
          <w:sz w:val="32"/>
        </w:rPr>
        <w:t xml:space="preserve">2 </w:t>
      </w:r>
      <w:r w:rsidRPr="005E6D7F">
        <w:rPr>
          <w:sz w:val="32"/>
        </w:rPr>
        <w:t xml:space="preserve">– </w:t>
      </w:r>
      <w:r>
        <w:rPr>
          <w:sz w:val="32"/>
        </w:rPr>
        <w:t>Teacher Preparation</w:t>
      </w:r>
    </w:p>
    <w:p w:rsidR="009B200B" w:rsidRDefault="009B200B" w:rsidP="009B200B">
      <w:pPr>
        <w:jc w:val="center"/>
      </w:pPr>
      <w:r>
        <w:t xml:space="preserve">The following tables list the </w:t>
      </w:r>
      <w:r w:rsidR="00082A53">
        <w:t>2013 - 2016</w:t>
      </w:r>
      <w:r>
        <w:t xml:space="preserve"> Technology Goals, </w:t>
      </w:r>
      <w:r w:rsidR="00357FCB">
        <w:t>Strateg</w:t>
      </w:r>
      <w:r w:rsidR="005741FB">
        <w:t>ies</w:t>
      </w:r>
      <w:r>
        <w:t>, and Activities.</w:t>
      </w:r>
    </w:p>
    <w:p w:rsidR="009B200B" w:rsidRDefault="009B200B" w:rsidP="009B200B">
      <w:pPr>
        <w:jc w:val="center"/>
      </w:pPr>
      <w:r>
        <w:t xml:space="preserve">The Committee reviewed each </w:t>
      </w:r>
      <w:r w:rsidR="00185B19">
        <w:t>s</w:t>
      </w:r>
      <w:r w:rsidR="00357FCB">
        <w:t>trategy</w:t>
      </w:r>
      <w:r>
        <w:t xml:space="preserve"> and activity and reported on the status.</w:t>
      </w:r>
    </w:p>
    <w:p w:rsidR="009B200B" w:rsidRDefault="009B200B" w:rsidP="009B200B">
      <w:pPr>
        <w:jc w:val="center"/>
      </w:pPr>
    </w:p>
    <w:p w:rsidR="009B200B" w:rsidRDefault="00A94067" w:rsidP="009B200B">
      <w:pPr>
        <w:jc w:val="center"/>
      </w:pPr>
      <w:r w:rsidRPr="00357FCB">
        <w:t xml:space="preserve">CSIP </w:t>
      </w:r>
      <w:r w:rsidR="009B200B" w:rsidRPr="00357FCB">
        <w:t>Goal 2:</w:t>
      </w:r>
      <w:r w:rsidR="009B200B">
        <w:t xml:space="preserve"> </w:t>
      </w:r>
      <w:r w:rsidR="00357FCB" w:rsidRPr="00357FCB">
        <w:t>Recruit, attract, develop, and retain highly qualified staff to carry out the LEA (local educational agency)/District mission, goals, and objectives.</w:t>
      </w:r>
    </w:p>
    <w:p w:rsidR="003F4E27" w:rsidRPr="00EA1E63" w:rsidRDefault="00357FCB" w:rsidP="006F1709">
      <w:pPr>
        <w:jc w:val="center"/>
        <w:rPr>
          <w:b/>
        </w:rPr>
      </w:pPr>
      <w:r w:rsidRPr="00EA1E63">
        <w:rPr>
          <w:b/>
        </w:rPr>
        <w:lastRenderedPageBreak/>
        <w:t>Objective:</w:t>
      </w:r>
      <w:r w:rsidR="003F4E27" w:rsidRPr="00EA1E63">
        <w:rPr>
          <w:b/>
        </w:rPr>
        <w:t xml:space="preserve"> </w:t>
      </w:r>
      <w:r w:rsidR="00EA1E63" w:rsidRPr="00EA1E63">
        <w:rPr>
          <w:b/>
        </w:rPr>
        <w:t>Ensure the District employs and retains technology proficient staff to facilitate 21</w:t>
      </w:r>
      <w:r w:rsidR="00EA1E63" w:rsidRPr="00EA1E63">
        <w:rPr>
          <w:b/>
          <w:vertAlign w:val="superscript"/>
        </w:rPr>
        <w:t>st</w:t>
      </w:r>
      <w:r w:rsidR="00EA1E63" w:rsidRPr="00EA1E63">
        <w:rPr>
          <w:b/>
        </w:rPr>
        <w:t xml:space="preserve"> century learning for students</w:t>
      </w:r>
    </w:p>
    <w:p w:rsidR="009B200B" w:rsidRPr="00EA1E63" w:rsidRDefault="00357FCB" w:rsidP="009B200B">
      <w:pPr>
        <w:shd w:val="pct50" w:color="FFFFFF" w:fill="C0C0C0"/>
        <w:ind w:left="1080"/>
        <w:jc w:val="center"/>
      </w:pPr>
      <w:r w:rsidRPr="00EA1E63">
        <w:rPr>
          <w:highlight w:val="yellow"/>
        </w:rPr>
        <w:t>Strategy</w:t>
      </w:r>
      <w:r w:rsidR="009B200B" w:rsidRPr="00EA1E63">
        <w:rPr>
          <w:highlight w:val="yellow"/>
        </w:rPr>
        <w:t xml:space="preserve"> 2</w:t>
      </w:r>
      <w:r w:rsidR="006E4B9F" w:rsidRPr="00EA1E63">
        <w:rPr>
          <w:highlight w:val="yellow"/>
        </w:rPr>
        <w:t>:</w:t>
      </w:r>
      <w:r w:rsidR="00EA1E63">
        <w:rPr>
          <w:highlight w:val="yellow"/>
        </w:rPr>
        <w:t xml:space="preserve"> 100% of instructional staff will be assessed and evaluated </w:t>
      </w:r>
      <w:del w:id="73" w:author="Ray Eernisse" w:date="2013-01-18T14:36:00Z">
        <w:r w:rsidR="00EA1E63" w:rsidDel="00A44F03">
          <w:rPr>
            <w:highlight w:val="yellow"/>
          </w:rPr>
          <w:delText>for 21</w:delText>
        </w:r>
        <w:r w:rsidR="00EA1E63" w:rsidRPr="00EA1E63" w:rsidDel="00A44F03">
          <w:rPr>
            <w:highlight w:val="yellow"/>
            <w:vertAlign w:val="superscript"/>
          </w:rPr>
          <w:delText>st</w:delText>
        </w:r>
        <w:r w:rsidR="00EA1E63" w:rsidDel="00A44F03">
          <w:rPr>
            <w:highlight w:val="yellow"/>
          </w:rPr>
          <w:delText xml:space="preserve"> Century teaching skills</w:delText>
        </w:r>
      </w:del>
      <w:ins w:id="74" w:author="Ray Eernisse" w:date="2013-01-18T14:37:00Z">
        <w:r w:rsidR="00A44F03">
          <w:rPr>
            <w:highlight w:val="yellow"/>
          </w:rPr>
          <w:t xml:space="preserve"> on </w:t>
        </w:r>
      </w:ins>
      <w:ins w:id="75" w:author="Ray Eernisse" w:date="2013-01-18T14:36:00Z">
        <w:r w:rsidR="00A44F03">
          <w:rPr>
            <w:highlight w:val="yellow"/>
          </w:rPr>
          <w:t>technology</w:t>
        </w:r>
      </w:ins>
      <w:r w:rsidR="00EA1E63" w:rsidRPr="00EA1E63">
        <w:rPr>
          <w:highlight w:val="yellow"/>
        </w:rPr>
        <w:t xml:space="preserve"> </w:t>
      </w:r>
      <w:ins w:id="76" w:author="Ray Eernisse" w:date="2013-01-18T14:37:00Z">
        <w:r w:rsidR="00A44F03">
          <w:t>competency skills</w:t>
        </w:r>
      </w:ins>
    </w:p>
    <w:p w:rsidR="009B200B" w:rsidRDefault="009B200B" w:rsidP="009B200B">
      <w:pPr>
        <w:shd w:val="pct50" w:color="FFFFFF" w:fill="C0C0C0"/>
        <w:ind w:left="1080"/>
        <w:jc w:val="center"/>
      </w:pPr>
      <w:r w:rsidRPr="001D2DA4">
        <w:t xml:space="preserve">(CSIP 1, </w:t>
      </w:r>
      <w:r>
        <w:t>2</w:t>
      </w:r>
      <w:r w:rsidRPr="001D2DA4">
        <w:t xml:space="preserve">, </w:t>
      </w:r>
      <w:r>
        <w:t>3</w:t>
      </w:r>
      <w:r w:rsidRPr="001D2DA4">
        <w:t>,</w:t>
      </w:r>
      <w:r>
        <w:t xml:space="preserve"> 4, 5,</w:t>
      </w:r>
      <w:r w:rsidRPr="001D2DA4">
        <w:t xml:space="preserve"> 6)</w:t>
      </w:r>
      <w:r>
        <w:t xml:space="preserve">   (MSIP 6.1, 6.3)</w:t>
      </w:r>
      <w:r w:rsidR="00357FCB">
        <w:t xml:space="preserve"> (METSP T1)</w:t>
      </w:r>
    </w:p>
    <w:p w:rsidR="002B4F52" w:rsidRPr="002E497F" w:rsidRDefault="002B4F52" w:rsidP="002B4F52">
      <w:pPr>
        <w:shd w:val="pct50" w:color="FFFFFF" w:fill="C0C0C0"/>
        <w:ind w:left="1080"/>
        <w:jc w:val="center"/>
      </w:pPr>
      <w:r>
        <w:t xml:space="preserve">Progress Measures: </w:t>
      </w:r>
      <w:r w:rsidR="00180130">
        <w:t>Self-evaluations, New hires technology assessments and Teacher/Administrator evaluations</w:t>
      </w:r>
    </w:p>
    <w:p w:rsidR="009B200B" w:rsidRDefault="009B200B" w:rsidP="009B200B">
      <w:pPr>
        <w:jc w:val="center"/>
      </w:pPr>
    </w:p>
    <w:p w:rsidR="00A94067" w:rsidRDefault="00A94067" w:rsidP="00A94067"/>
    <w:tbl>
      <w:tblPr>
        <w:tblW w:w="0" w:type="auto"/>
        <w:tblCellSpacing w:w="15" w:type="dxa"/>
        <w:tblInd w:w="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0"/>
        <w:gridCol w:w="1080"/>
        <w:gridCol w:w="3420"/>
        <w:gridCol w:w="3240"/>
        <w:gridCol w:w="1440"/>
      </w:tblGrid>
      <w:tr w:rsidR="002B4F52" w:rsidRPr="00103D52" w:rsidTr="004E546E">
        <w:trPr>
          <w:tblCellSpacing w:w="15" w:type="dxa"/>
        </w:trPr>
        <w:tc>
          <w:tcPr>
            <w:tcW w:w="3555" w:type="dxa"/>
            <w:hideMark/>
          </w:tcPr>
          <w:p w:rsidR="002B4F52" w:rsidRPr="00103D52" w:rsidRDefault="002B4F52" w:rsidP="00103D52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>Action Step/ Activity</w:t>
            </w:r>
          </w:p>
        </w:tc>
        <w:tc>
          <w:tcPr>
            <w:tcW w:w="1050" w:type="dxa"/>
            <w:hideMark/>
          </w:tcPr>
          <w:p w:rsidR="002B4F52" w:rsidRPr="00103D52" w:rsidRDefault="002B4F52" w:rsidP="00103D52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>Time Line</w:t>
            </w:r>
          </w:p>
        </w:tc>
        <w:tc>
          <w:tcPr>
            <w:tcW w:w="3390" w:type="dxa"/>
            <w:hideMark/>
          </w:tcPr>
          <w:p w:rsidR="002B4F52" w:rsidRPr="00103D52" w:rsidRDefault="002B4F52" w:rsidP="00103D52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Responsible </w:t>
            </w:r>
            <w:r w:rsidR="00E71874">
              <w:rPr>
                <w:rFonts w:ascii="Calibri" w:hAnsi="Calibri" w:cs="Arial"/>
                <w:b/>
                <w:bCs/>
                <w:sz w:val="22"/>
                <w:szCs w:val="22"/>
              </w:rPr>
              <w:t>Person(s)</w:t>
            </w:r>
          </w:p>
        </w:tc>
        <w:tc>
          <w:tcPr>
            <w:tcW w:w="3210" w:type="dxa"/>
            <w:hideMark/>
          </w:tcPr>
          <w:p w:rsidR="002B4F52" w:rsidRPr="00103D52" w:rsidRDefault="002B4F52" w:rsidP="00103D52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Additional Resource/Costs</w:t>
            </w:r>
          </w:p>
        </w:tc>
        <w:tc>
          <w:tcPr>
            <w:tcW w:w="1395" w:type="dxa"/>
            <w:hideMark/>
          </w:tcPr>
          <w:p w:rsidR="002B4F52" w:rsidRPr="00103D52" w:rsidRDefault="002B4F52" w:rsidP="00103D52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>Funding Source</w:t>
            </w:r>
          </w:p>
        </w:tc>
      </w:tr>
      <w:tr w:rsidR="002B4F52" w:rsidRPr="00BB2269" w:rsidTr="004E546E">
        <w:trPr>
          <w:tblCellSpacing w:w="15" w:type="dxa"/>
        </w:trPr>
        <w:tc>
          <w:tcPr>
            <w:tcW w:w="3555" w:type="dxa"/>
            <w:hideMark/>
          </w:tcPr>
          <w:p w:rsidR="002B4F52" w:rsidRPr="00BB2269" w:rsidRDefault="00DF185E" w:rsidP="00A44F03">
            <w:pPr>
              <w:rPr>
                <w:bCs/>
              </w:rPr>
              <w:pPrChange w:id="77" w:author="Ray Eernisse" w:date="2013-01-18T14:32:00Z">
                <w:pPr/>
              </w:pPrChange>
            </w:pPr>
            <w:del w:id="78" w:author="Ray Eernisse" w:date="2013-01-18T14:31:00Z">
              <w:r w:rsidDel="00A44F03">
                <w:delText xml:space="preserve">Include </w:delText>
              </w:r>
            </w:del>
            <w:ins w:id="79" w:author="Ray Eernisse" w:date="2013-01-18T14:31:00Z">
              <w:r w:rsidR="00A44F03">
                <w:t xml:space="preserve">A technology assessment will be </w:t>
              </w:r>
              <w:proofErr w:type="spellStart"/>
              <w:r w:rsidR="00A44F03">
                <w:t>nclude</w:t>
              </w:r>
            </w:ins>
            <w:ins w:id="80" w:author="Ray Eernisse" w:date="2013-01-18T14:32:00Z">
              <w:r w:rsidR="00A44F03">
                <w:t>d</w:t>
              </w:r>
            </w:ins>
            <w:proofErr w:type="spellEnd"/>
            <w:ins w:id="81" w:author="Ray Eernisse" w:date="2013-01-18T14:31:00Z">
              <w:r w:rsidR="00A44F03">
                <w:t xml:space="preserve"> </w:t>
              </w:r>
            </w:ins>
            <w:del w:id="82" w:author="Ray Eernisse" w:date="2013-01-18T14:32:00Z">
              <w:r w:rsidDel="00A44F03">
                <w:delText>t</w:delText>
              </w:r>
              <w:r w:rsidR="00755C09" w:rsidRPr="00BB2269" w:rsidDel="00A44F03">
                <w:delText xml:space="preserve">echnology </w:delText>
              </w:r>
              <w:r w:rsidR="00C57C77" w:rsidDel="00A44F03">
                <w:delText>assessment</w:delText>
              </w:r>
              <w:r w:rsidR="00755C09" w:rsidRPr="00BB2269" w:rsidDel="00A44F03">
                <w:delText xml:space="preserve"> </w:delText>
              </w:r>
            </w:del>
            <w:r>
              <w:t>as</w:t>
            </w:r>
            <w:r w:rsidR="00755C09" w:rsidRPr="00BB2269">
              <w:t xml:space="preserve"> part of the hiring process</w:t>
            </w:r>
          </w:p>
        </w:tc>
        <w:tc>
          <w:tcPr>
            <w:tcW w:w="1050" w:type="dxa"/>
          </w:tcPr>
          <w:p w:rsidR="002B4F52" w:rsidRPr="00BB2269" w:rsidRDefault="00BD22D8" w:rsidP="00103D52">
            <w:pPr>
              <w:rPr>
                <w:bCs/>
              </w:rPr>
            </w:pPr>
            <w:r>
              <w:rPr>
                <w:bCs/>
              </w:rPr>
              <w:t>2014-2015</w:t>
            </w:r>
          </w:p>
        </w:tc>
        <w:tc>
          <w:tcPr>
            <w:tcW w:w="3390" w:type="dxa"/>
          </w:tcPr>
          <w:p w:rsidR="002B4F52" w:rsidRPr="00BB2269" w:rsidRDefault="00BD22D8" w:rsidP="00103D52">
            <w:pPr>
              <w:rPr>
                <w:bCs/>
              </w:rPr>
            </w:pPr>
            <w:r>
              <w:rPr>
                <w:bCs/>
              </w:rPr>
              <w:t>Chief Human Resource Officer</w:t>
            </w:r>
          </w:p>
        </w:tc>
        <w:tc>
          <w:tcPr>
            <w:tcW w:w="3210" w:type="dxa"/>
          </w:tcPr>
          <w:p w:rsidR="002B4F52" w:rsidRPr="00BB2269" w:rsidRDefault="00BD22D8" w:rsidP="00103D52">
            <w:pPr>
              <w:rPr>
                <w:bCs/>
              </w:rPr>
            </w:pPr>
            <w:r>
              <w:rPr>
                <w:bCs/>
              </w:rPr>
              <w:t>NONE</w:t>
            </w:r>
          </w:p>
        </w:tc>
        <w:tc>
          <w:tcPr>
            <w:tcW w:w="1395" w:type="dxa"/>
          </w:tcPr>
          <w:p w:rsidR="002B4F52" w:rsidRPr="00BB2269" w:rsidRDefault="00BD22D8" w:rsidP="00103D52">
            <w:pPr>
              <w:rPr>
                <w:bCs/>
              </w:rPr>
            </w:pPr>
            <w:r>
              <w:rPr>
                <w:bCs/>
              </w:rPr>
              <w:t>N/A</w:t>
            </w:r>
          </w:p>
        </w:tc>
      </w:tr>
      <w:tr w:rsidR="00BD22D8" w:rsidRPr="00BB2269" w:rsidTr="004E546E">
        <w:trPr>
          <w:tblCellSpacing w:w="15" w:type="dxa"/>
        </w:trPr>
        <w:tc>
          <w:tcPr>
            <w:tcW w:w="3555" w:type="dxa"/>
          </w:tcPr>
          <w:p w:rsidR="00BD22D8" w:rsidRPr="00BB2269" w:rsidRDefault="00BD22D8" w:rsidP="00103D52">
            <w:pPr>
              <w:rPr>
                <w:bCs/>
              </w:rPr>
            </w:pPr>
            <w:r w:rsidRPr="00BB2269">
              <w:t>Teacher literacy and integration skills will be monitored and assessed through the teacher evaluation tool.</w:t>
            </w:r>
          </w:p>
        </w:tc>
        <w:tc>
          <w:tcPr>
            <w:tcW w:w="1050" w:type="dxa"/>
          </w:tcPr>
          <w:p w:rsidR="00BD22D8" w:rsidRPr="00BB2269" w:rsidRDefault="00BD22D8" w:rsidP="00103D52">
            <w:pPr>
              <w:rPr>
                <w:bCs/>
              </w:rPr>
            </w:pPr>
            <w:r>
              <w:rPr>
                <w:bCs/>
              </w:rPr>
              <w:t>2014-2015</w:t>
            </w:r>
          </w:p>
        </w:tc>
        <w:tc>
          <w:tcPr>
            <w:tcW w:w="3390" w:type="dxa"/>
          </w:tcPr>
          <w:p w:rsidR="00BD22D8" w:rsidRPr="00FF563A" w:rsidRDefault="00BD22D8" w:rsidP="00CD34B5">
            <w:r w:rsidRPr="00FF563A">
              <w:t>Chief Human Resource Officer</w:t>
            </w:r>
          </w:p>
        </w:tc>
        <w:tc>
          <w:tcPr>
            <w:tcW w:w="3210" w:type="dxa"/>
          </w:tcPr>
          <w:p w:rsidR="00BD22D8" w:rsidRPr="00FF563A" w:rsidRDefault="00BD22D8" w:rsidP="00CD34B5">
            <w:r w:rsidRPr="00FF563A">
              <w:t>NONE</w:t>
            </w:r>
          </w:p>
        </w:tc>
        <w:tc>
          <w:tcPr>
            <w:tcW w:w="1395" w:type="dxa"/>
          </w:tcPr>
          <w:p w:rsidR="00BD22D8" w:rsidRDefault="00BD22D8" w:rsidP="00CD34B5">
            <w:r w:rsidRPr="00FF563A">
              <w:t>N/A</w:t>
            </w:r>
          </w:p>
        </w:tc>
      </w:tr>
      <w:tr w:rsidR="002B4F52" w:rsidRPr="00BB2269" w:rsidTr="004E546E">
        <w:trPr>
          <w:tblCellSpacing w:w="15" w:type="dxa"/>
        </w:trPr>
        <w:tc>
          <w:tcPr>
            <w:tcW w:w="3555" w:type="dxa"/>
          </w:tcPr>
          <w:p w:rsidR="002B4F52" w:rsidRPr="00BB2269" w:rsidRDefault="00A8439C" w:rsidP="00DF185E">
            <w:pPr>
              <w:rPr>
                <w:bCs/>
              </w:rPr>
            </w:pPr>
            <w:r>
              <w:t>Annually a</w:t>
            </w:r>
            <w:r w:rsidR="00755C09" w:rsidRPr="00BB2269">
              <w:t xml:space="preserve">ll certified staff will take part in a </w:t>
            </w:r>
            <w:r w:rsidR="00615F0B">
              <w:t xml:space="preserve">technology skills and integration </w:t>
            </w:r>
            <w:r w:rsidR="00755C09" w:rsidRPr="00BB2269">
              <w:t xml:space="preserve">self-evaluation </w:t>
            </w:r>
          </w:p>
        </w:tc>
        <w:tc>
          <w:tcPr>
            <w:tcW w:w="1050" w:type="dxa"/>
          </w:tcPr>
          <w:p w:rsidR="002B4F52" w:rsidRPr="00BB2269" w:rsidRDefault="00BD22D8" w:rsidP="00471C5B">
            <w:pPr>
              <w:rPr>
                <w:bCs/>
              </w:rPr>
            </w:pPr>
            <w:r>
              <w:rPr>
                <w:bCs/>
              </w:rPr>
              <w:t>2013-2016</w:t>
            </w:r>
          </w:p>
        </w:tc>
        <w:tc>
          <w:tcPr>
            <w:tcW w:w="3390" w:type="dxa"/>
          </w:tcPr>
          <w:p w:rsidR="002B4F52" w:rsidRPr="00BB2269" w:rsidRDefault="00BD22D8" w:rsidP="0000686E">
            <w:pPr>
              <w:rPr>
                <w:bCs/>
              </w:rPr>
            </w:pPr>
            <w:r>
              <w:rPr>
                <w:bCs/>
              </w:rPr>
              <w:t xml:space="preserve">CIO, </w:t>
            </w:r>
            <w:r w:rsidR="00DF185E">
              <w:rPr>
                <w:bCs/>
              </w:rPr>
              <w:t>Admin</w:t>
            </w:r>
          </w:p>
        </w:tc>
        <w:tc>
          <w:tcPr>
            <w:tcW w:w="3210" w:type="dxa"/>
          </w:tcPr>
          <w:p w:rsidR="002B4F52" w:rsidRPr="00BB2269" w:rsidRDefault="00BD22D8" w:rsidP="00103D52">
            <w:pPr>
              <w:rPr>
                <w:bCs/>
              </w:rPr>
            </w:pPr>
            <w:r>
              <w:rPr>
                <w:bCs/>
              </w:rPr>
              <w:t>NONE</w:t>
            </w:r>
          </w:p>
        </w:tc>
        <w:tc>
          <w:tcPr>
            <w:tcW w:w="1395" w:type="dxa"/>
          </w:tcPr>
          <w:p w:rsidR="002B4F52" w:rsidRPr="00BB2269" w:rsidRDefault="00BD22D8" w:rsidP="00103D52">
            <w:pPr>
              <w:rPr>
                <w:bCs/>
              </w:rPr>
            </w:pPr>
            <w:r>
              <w:rPr>
                <w:bCs/>
              </w:rPr>
              <w:t>N/A</w:t>
            </w:r>
          </w:p>
        </w:tc>
      </w:tr>
      <w:tr w:rsidR="00BD22D8" w:rsidRPr="00615F0B" w:rsidTr="004E546E">
        <w:trPr>
          <w:tblCellSpacing w:w="15" w:type="dxa"/>
        </w:trPr>
        <w:tc>
          <w:tcPr>
            <w:tcW w:w="3555" w:type="dxa"/>
          </w:tcPr>
          <w:p w:rsidR="00BD22D8" w:rsidRPr="00615F0B" w:rsidRDefault="00BD22D8" w:rsidP="00103D52">
            <w:pPr>
              <w:rPr>
                <w:bCs/>
              </w:rPr>
            </w:pPr>
            <w:del w:id="83" w:author="Ray Eernisse" w:date="2013-01-18T14:58:00Z">
              <w:r w:rsidRPr="00615F0B" w:rsidDel="00010F36">
                <w:rPr>
                  <w:bCs/>
                </w:rPr>
                <w:delText xml:space="preserve">Walk-through forms will </w:delText>
              </w:r>
              <w:r w:rsidR="00DF185E" w:rsidDel="00010F36">
                <w:rPr>
                  <w:bCs/>
                </w:rPr>
                <w:delText xml:space="preserve">be </w:delText>
              </w:r>
              <w:r w:rsidRPr="00615F0B" w:rsidDel="00010F36">
                <w:rPr>
                  <w:bCs/>
                </w:rPr>
                <w:delText>updated to include “look fors” regarding technology integration and 21</w:delText>
              </w:r>
              <w:r w:rsidRPr="00615F0B" w:rsidDel="00010F36">
                <w:rPr>
                  <w:bCs/>
                  <w:vertAlign w:val="superscript"/>
                </w:rPr>
                <w:delText>st</w:delText>
              </w:r>
              <w:r w:rsidRPr="00615F0B" w:rsidDel="00010F36">
                <w:rPr>
                  <w:bCs/>
                </w:rPr>
                <w:delText xml:space="preserve"> century skills</w:delText>
              </w:r>
            </w:del>
            <w:ins w:id="84" w:author="Ray Eernisse" w:date="2013-01-18T14:58:00Z">
              <w:r w:rsidR="00010F36">
                <w:rPr>
                  <w:bCs/>
                </w:rPr>
                <w:t>All teachers will participate in a self-evaluation and reflection, including 1 artifact, on technology integration skills</w:t>
              </w:r>
            </w:ins>
          </w:p>
        </w:tc>
        <w:tc>
          <w:tcPr>
            <w:tcW w:w="1050" w:type="dxa"/>
          </w:tcPr>
          <w:p w:rsidR="00BD22D8" w:rsidRPr="00615F0B" w:rsidRDefault="00BD22D8" w:rsidP="00103D52">
            <w:pPr>
              <w:rPr>
                <w:bCs/>
              </w:rPr>
            </w:pPr>
            <w:r>
              <w:rPr>
                <w:bCs/>
              </w:rPr>
              <w:t>2013-2014</w:t>
            </w:r>
          </w:p>
        </w:tc>
        <w:tc>
          <w:tcPr>
            <w:tcW w:w="3390" w:type="dxa"/>
          </w:tcPr>
          <w:p w:rsidR="00BD22D8" w:rsidRPr="00FF563A" w:rsidRDefault="00BD22D8" w:rsidP="00CD34B5">
            <w:r w:rsidRPr="00FF563A">
              <w:t>Chief Human Resource Officer</w:t>
            </w:r>
          </w:p>
        </w:tc>
        <w:tc>
          <w:tcPr>
            <w:tcW w:w="3210" w:type="dxa"/>
          </w:tcPr>
          <w:p w:rsidR="00BD22D8" w:rsidRPr="00FF563A" w:rsidRDefault="00BD22D8" w:rsidP="00CD34B5">
            <w:r w:rsidRPr="00FF563A">
              <w:t>NONE</w:t>
            </w:r>
          </w:p>
        </w:tc>
        <w:tc>
          <w:tcPr>
            <w:tcW w:w="1395" w:type="dxa"/>
          </w:tcPr>
          <w:p w:rsidR="00BD22D8" w:rsidRDefault="00BD22D8" w:rsidP="00CD34B5">
            <w:r w:rsidRPr="00FF563A">
              <w:t>N/A</w:t>
            </w:r>
          </w:p>
        </w:tc>
      </w:tr>
    </w:tbl>
    <w:p w:rsidR="002B4F52" w:rsidRDefault="002B4F52" w:rsidP="009B200B">
      <w:pPr>
        <w:pStyle w:val="Heading1"/>
        <w:jc w:val="center"/>
        <w:rPr>
          <w:sz w:val="32"/>
        </w:rPr>
      </w:pPr>
    </w:p>
    <w:p w:rsidR="0000686E" w:rsidRPr="0000686E" w:rsidRDefault="0000686E" w:rsidP="0000686E"/>
    <w:p w:rsidR="002B4F52" w:rsidRDefault="002B4F52" w:rsidP="002B4F52"/>
    <w:p w:rsidR="00B04760" w:rsidRDefault="00B04760" w:rsidP="002B4F52"/>
    <w:p w:rsidR="009B200B" w:rsidRDefault="00471C5B" w:rsidP="009B200B">
      <w:pPr>
        <w:pStyle w:val="Heading1"/>
        <w:jc w:val="center"/>
        <w:rPr>
          <w:sz w:val="32"/>
        </w:rPr>
      </w:pPr>
      <w:r>
        <w:rPr>
          <w:sz w:val="32"/>
        </w:rPr>
        <w:lastRenderedPageBreak/>
        <w:t>T</w:t>
      </w:r>
      <w:r w:rsidR="009B200B" w:rsidRPr="005E6D7F">
        <w:rPr>
          <w:sz w:val="32"/>
        </w:rPr>
        <w:t xml:space="preserve">echnology Focus Area </w:t>
      </w:r>
      <w:r w:rsidR="009B200B">
        <w:rPr>
          <w:sz w:val="32"/>
        </w:rPr>
        <w:t xml:space="preserve">2 </w:t>
      </w:r>
      <w:r w:rsidR="009B200B" w:rsidRPr="005E6D7F">
        <w:rPr>
          <w:sz w:val="32"/>
        </w:rPr>
        <w:t xml:space="preserve">– </w:t>
      </w:r>
      <w:r w:rsidR="009B200B">
        <w:rPr>
          <w:sz w:val="32"/>
        </w:rPr>
        <w:t>Teacher Preparation</w:t>
      </w:r>
    </w:p>
    <w:p w:rsidR="009B200B" w:rsidRDefault="009B200B" w:rsidP="009B200B">
      <w:pPr>
        <w:jc w:val="center"/>
      </w:pPr>
      <w:r>
        <w:t xml:space="preserve">The following tables list the </w:t>
      </w:r>
      <w:r w:rsidR="00082A53">
        <w:t>2013 - 2016</w:t>
      </w:r>
      <w:r>
        <w:t xml:space="preserve"> Technology Goals, </w:t>
      </w:r>
      <w:r w:rsidR="005741FB">
        <w:t>Strategies</w:t>
      </w:r>
      <w:r>
        <w:t>, and Activities.</w:t>
      </w:r>
    </w:p>
    <w:p w:rsidR="009B200B" w:rsidRDefault="009B200B" w:rsidP="009B200B">
      <w:pPr>
        <w:jc w:val="center"/>
      </w:pPr>
      <w:r>
        <w:t xml:space="preserve">The Committee reviewed each </w:t>
      </w:r>
      <w:r w:rsidR="00185B19">
        <w:t>s</w:t>
      </w:r>
      <w:r w:rsidR="00357FCB">
        <w:t>trategy</w:t>
      </w:r>
      <w:r>
        <w:t xml:space="preserve"> and activity and reported on the status.</w:t>
      </w:r>
    </w:p>
    <w:p w:rsidR="009B200B" w:rsidRDefault="009B200B" w:rsidP="009B200B">
      <w:pPr>
        <w:jc w:val="center"/>
      </w:pPr>
    </w:p>
    <w:p w:rsidR="009B200B" w:rsidRDefault="00A94067" w:rsidP="009B200B">
      <w:pPr>
        <w:jc w:val="center"/>
      </w:pPr>
      <w:r w:rsidRPr="00357FCB">
        <w:t xml:space="preserve">CSIP </w:t>
      </w:r>
      <w:r w:rsidR="009B200B" w:rsidRPr="00357FCB">
        <w:t>Goal 2:</w:t>
      </w:r>
      <w:r w:rsidR="009B200B">
        <w:t xml:space="preserve"> </w:t>
      </w:r>
      <w:r w:rsidR="00357FCB" w:rsidRPr="00357FCB">
        <w:t>Recruit, attract, develop, and retain highly qualified staff to carry out the LEA (local educational agency)/District mission, goals, and objectives.</w:t>
      </w:r>
    </w:p>
    <w:p w:rsidR="003F4E27" w:rsidRPr="00A8439C" w:rsidRDefault="00357FCB" w:rsidP="003F4E27">
      <w:pPr>
        <w:jc w:val="center"/>
        <w:rPr>
          <w:b/>
        </w:rPr>
      </w:pPr>
      <w:r w:rsidRPr="00A8439C">
        <w:rPr>
          <w:b/>
        </w:rPr>
        <w:t>Objective:</w:t>
      </w:r>
      <w:r w:rsidR="003F4E27" w:rsidRPr="00A8439C">
        <w:rPr>
          <w:b/>
        </w:rPr>
        <w:t xml:space="preserve"> </w:t>
      </w:r>
      <w:r w:rsidR="00A8439C" w:rsidRPr="00A8439C">
        <w:rPr>
          <w:b/>
        </w:rPr>
        <w:t xml:space="preserve"> Prepare instructional staff on new technology enhanced instruction and learning environments</w:t>
      </w:r>
    </w:p>
    <w:p w:rsidR="009B200B" w:rsidRPr="00A8439C" w:rsidRDefault="00357FCB" w:rsidP="009B200B">
      <w:pPr>
        <w:shd w:val="pct50" w:color="FFFFFF" w:fill="C0C0C0"/>
        <w:ind w:left="1080"/>
        <w:jc w:val="center"/>
      </w:pPr>
      <w:r w:rsidRPr="00A8439C">
        <w:rPr>
          <w:highlight w:val="yellow"/>
        </w:rPr>
        <w:t>Strategy</w:t>
      </w:r>
      <w:r w:rsidR="009B200B" w:rsidRPr="00A8439C">
        <w:rPr>
          <w:highlight w:val="yellow"/>
        </w:rPr>
        <w:t xml:space="preserve"> </w:t>
      </w:r>
      <w:r w:rsidR="001E4E50" w:rsidRPr="00A8439C">
        <w:rPr>
          <w:highlight w:val="yellow"/>
        </w:rPr>
        <w:t>3</w:t>
      </w:r>
      <w:r w:rsidR="009B200B" w:rsidRPr="00A8439C">
        <w:rPr>
          <w:highlight w:val="yellow"/>
        </w:rPr>
        <w:t>:</w:t>
      </w:r>
      <w:r w:rsidR="00805811" w:rsidRPr="00A8439C">
        <w:rPr>
          <w:highlight w:val="yellow"/>
        </w:rPr>
        <w:t xml:space="preserve"> </w:t>
      </w:r>
      <w:del w:id="85" w:author="Ray Eernisse" w:date="2013-01-18T15:08:00Z">
        <w:r w:rsidR="00A8439C" w:rsidRPr="00A8439C" w:rsidDel="00AE00B9">
          <w:rPr>
            <w:highlight w:val="yellow"/>
          </w:rPr>
          <w:delText>100% of certificated</w:delText>
        </w:r>
      </w:del>
      <w:ins w:id="86" w:author="Ray Eernisse" w:date="2013-01-18T15:08:00Z">
        <w:r w:rsidR="00AE00B9">
          <w:rPr>
            <w:highlight w:val="yellow"/>
          </w:rPr>
          <w:t>Teachers</w:t>
        </w:r>
      </w:ins>
      <w:r w:rsidR="00A8439C" w:rsidRPr="00A8439C">
        <w:rPr>
          <w:highlight w:val="yellow"/>
        </w:rPr>
        <w:t xml:space="preserve"> will be provided </w:t>
      </w:r>
      <w:del w:id="87" w:author="Ray Eernisse" w:date="2013-01-18T15:08:00Z">
        <w:r w:rsidR="00A8439C" w:rsidRPr="00A8439C" w:rsidDel="00AE00B9">
          <w:rPr>
            <w:highlight w:val="yellow"/>
          </w:rPr>
          <w:delText xml:space="preserve">30 hours of professional on </w:delText>
        </w:r>
      </w:del>
      <w:ins w:id="88" w:author="Ray Eernisse" w:date="2013-01-18T15:08:00Z">
        <w:r w:rsidR="00AE00B9">
          <w:rPr>
            <w:highlight w:val="yellow"/>
          </w:rPr>
          <w:t xml:space="preserve">opportunities for learning </w:t>
        </w:r>
      </w:ins>
      <w:ins w:id="89" w:author="Ray Eernisse" w:date="2013-01-18T15:10:00Z">
        <w:r w:rsidR="00AE00B9">
          <w:rPr>
            <w:highlight w:val="yellow"/>
          </w:rPr>
          <w:t xml:space="preserve">technology integrated </w:t>
        </w:r>
      </w:ins>
      <w:r w:rsidR="00A8439C" w:rsidRPr="00A8439C">
        <w:rPr>
          <w:highlight w:val="yellow"/>
        </w:rPr>
        <w:t>21</w:t>
      </w:r>
      <w:r w:rsidR="00A8439C" w:rsidRPr="00A8439C">
        <w:rPr>
          <w:highlight w:val="yellow"/>
          <w:vertAlign w:val="superscript"/>
        </w:rPr>
        <w:t>st</w:t>
      </w:r>
      <w:r w:rsidR="00A8439C" w:rsidRPr="00A8439C">
        <w:rPr>
          <w:highlight w:val="yellow"/>
        </w:rPr>
        <w:t xml:space="preserve"> century instruction</w:t>
      </w:r>
      <w:ins w:id="90" w:author="Ray Eernisse" w:date="2013-01-18T15:10:00Z">
        <w:r w:rsidR="00AE00B9">
          <w:t>.</w:t>
        </w:r>
      </w:ins>
    </w:p>
    <w:p w:rsidR="009B200B" w:rsidRDefault="009B200B" w:rsidP="009B200B">
      <w:pPr>
        <w:shd w:val="pct50" w:color="FFFFFF" w:fill="C0C0C0"/>
        <w:ind w:left="1080"/>
        <w:jc w:val="center"/>
      </w:pPr>
      <w:r w:rsidRPr="001D2DA4">
        <w:t xml:space="preserve">(CSIP 1, </w:t>
      </w:r>
      <w:r>
        <w:t>2</w:t>
      </w:r>
      <w:r w:rsidRPr="001D2DA4">
        <w:t xml:space="preserve">, </w:t>
      </w:r>
      <w:r>
        <w:t>3</w:t>
      </w:r>
      <w:r w:rsidRPr="001D2DA4">
        <w:t>,</w:t>
      </w:r>
      <w:r>
        <w:t xml:space="preserve"> 4, 5,</w:t>
      </w:r>
      <w:r w:rsidRPr="001D2DA4">
        <w:t xml:space="preserve"> 6)</w:t>
      </w:r>
      <w:r>
        <w:t xml:space="preserve">   (MSIP 6.1, 6.3)</w:t>
      </w:r>
      <w:r w:rsidR="00357FCB">
        <w:t xml:space="preserve"> (METSP T1)</w:t>
      </w:r>
    </w:p>
    <w:p w:rsidR="002B4F52" w:rsidRPr="002E497F" w:rsidRDefault="002B4F52" w:rsidP="002B4F52">
      <w:pPr>
        <w:shd w:val="pct50" w:color="FFFFFF" w:fill="C0C0C0"/>
        <w:ind w:left="1080"/>
        <w:jc w:val="center"/>
      </w:pPr>
      <w:r>
        <w:t xml:space="preserve">Progress Measures: </w:t>
      </w:r>
    </w:p>
    <w:p w:rsidR="009B200B" w:rsidRDefault="009B200B" w:rsidP="009B200B">
      <w:pPr>
        <w:pStyle w:val="Heading1"/>
        <w:jc w:val="center"/>
        <w:rPr>
          <w:sz w:val="32"/>
        </w:rPr>
      </w:pPr>
    </w:p>
    <w:p w:rsidR="00805811" w:rsidRDefault="00805811" w:rsidP="009A6FB3">
      <w:pPr>
        <w:ind w:left="1080"/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5" w:type="dxa"/>
        <w:tblInd w:w="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0"/>
        <w:gridCol w:w="1080"/>
        <w:gridCol w:w="3420"/>
        <w:gridCol w:w="3240"/>
        <w:gridCol w:w="1440"/>
      </w:tblGrid>
      <w:tr w:rsidR="002B4F52" w:rsidRPr="00103D52" w:rsidTr="004E546E">
        <w:trPr>
          <w:tblCellSpacing w:w="15" w:type="dxa"/>
        </w:trPr>
        <w:tc>
          <w:tcPr>
            <w:tcW w:w="3555" w:type="dxa"/>
            <w:hideMark/>
          </w:tcPr>
          <w:p w:rsidR="002B4F52" w:rsidRPr="00103D52" w:rsidRDefault="002B4F52" w:rsidP="00103D52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>Action Step/ Activity</w:t>
            </w:r>
          </w:p>
        </w:tc>
        <w:tc>
          <w:tcPr>
            <w:tcW w:w="1050" w:type="dxa"/>
            <w:hideMark/>
          </w:tcPr>
          <w:p w:rsidR="002B4F52" w:rsidRPr="00103D52" w:rsidRDefault="002B4F52" w:rsidP="00103D52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>Time Line</w:t>
            </w:r>
          </w:p>
        </w:tc>
        <w:tc>
          <w:tcPr>
            <w:tcW w:w="3390" w:type="dxa"/>
            <w:hideMark/>
          </w:tcPr>
          <w:p w:rsidR="002B4F52" w:rsidRPr="00103D52" w:rsidRDefault="002B4F52" w:rsidP="00103D52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Responsible </w:t>
            </w:r>
            <w:r w:rsidR="00E71874">
              <w:rPr>
                <w:rFonts w:ascii="Calibri" w:hAnsi="Calibri" w:cs="Arial"/>
                <w:b/>
                <w:bCs/>
                <w:sz w:val="22"/>
                <w:szCs w:val="22"/>
              </w:rPr>
              <w:t>Person(s)</w:t>
            </w:r>
          </w:p>
        </w:tc>
        <w:tc>
          <w:tcPr>
            <w:tcW w:w="3210" w:type="dxa"/>
            <w:hideMark/>
          </w:tcPr>
          <w:p w:rsidR="002B4F52" w:rsidRPr="00103D52" w:rsidRDefault="002B4F52" w:rsidP="00103D52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Additional Resource/Costs</w:t>
            </w:r>
          </w:p>
        </w:tc>
        <w:tc>
          <w:tcPr>
            <w:tcW w:w="1395" w:type="dxa"/>
            <w:hideMark/>
          </w:tcPr>
          <w:p w:rsidR="002B4F52" w:rsidRPr="00103D52" w:rsidRDefault="002B4F52" w:rsidP="00103D52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>Funding Source</w:t>
            </w:r>
          </w:p>
        </w:tc>
      </w:tr>
      <w:tr w:rsidR="002B4F52" w:rsidRPr="00A8439C" w:rsidTr="004E546E">
        <w:trPr>
          <w:tblCellSpacing w:w="15" w:type="dxa"/>
        </w:trPr>
        <w:tc>
          <w:tcPr>
            <w:tcW w:w="3555" w:type="dxa"/>
          </w:tcPr>
          <w:p w:rsidR="002B4F52" w:rsidRPr="00A8439C" w:rsidRDefault="00AE00B9" w:rsidP="00AE00B9">
            <w:pPr>
              <w:rPr>
                <w:bCs/>
              </w:rPr>
              <w:pPrChange w:id="91" w:author="Ray Eernisse" w:date="2013-01-18T15:11:00Z">
                <w:pPr/>
              </w:pPrChange>
            </w:pPr>
            <w:ins w:id="92" w:author="Ray Eernisse" w:date="2013-01-18T15:10:00Z">
              <w:r>
                <w:rPr>
                  <w:bCs/>
                </w:rPr>
                <w:t xml:space="preserve">Increase the number of </w:t>
              </w:r>
            </w:ins>
            <w:del w:id="93" w:author="Ray Eernisse" w:date="2013-01-18T15:11:00Z">
              <w:r w:rsidR="00A8439C" w:rsidRPr="00A8439C" w:rsidDel="00AE00B9">
                <w:rPr>
                  <w:bCs/>
                </w:rPr>
                <w:delText>S</w:delText>
              </w:r>
            </w:del>
            <w:ins w:id="94" w:author="Ray Eernisse" w:date="2013-01-18T15:11:00Z">
              <w:r>
                <w:rPr>
                  <w:bCs/>
                </w:rPr>
                <w:t>s</w:t>
              </w:r>
            </w:ins>
            <w:r w:rsidR="00A8439C" w:rsidRPr="00A8439C">
              <w:rPr>
                <w:bCs/>
              </w:rPr>
              <w:t xml:space="preserve">taff </w:t>
            </w:r>
            <w:ins w:id="95" w:author="Ray Eernisse" w:date="2013-01-18T15:11:00Z">
              <w:r>
                <w:rPr>
                  <w:bCs/>
                </w:rPr>
                <w:t xml:space="preserve"> that</w:t>
              </w:r>
            </w:ins>
            <w:del w:id="96" w:author="Ray Eernisse" w:date="2013-01-18T15:11:00Z">
              <w:r w:rsidR="00A8439C" w:rsidRPr="00A8439C" w:rsidDel="00AE00B9">
                <w:rPr>
                  <w:bCs/>
                </w:rPr>
                <w:delText>will</w:delText>
              </w:r>
            </w:del>
            <w:r w:rsidR="00A8439C" w:rsidRPr="00A8439C">
              <w:rPr>
                <w:bCs/>
              </w:rPr>
              <w:t xml:space="preserve"> participate in trainings </w:t>
            </w:r>
            <w:ins w:id="97" w:author="Ray Eernisse" w:date="2013-01-18T15:11:00Z">
              <w:r>
                <w:rPr>
                  <w:bCs/>
                </w:rPr>
                <w:t xml:space="preserve">and self-report </w:t>
              </w:r>
            </w:ins>
            <w:del w:id="98" w:author="Ray Eernisse" w:date="2013-01-18T15:11:00Z">
              <w:r w:rsidR="00A8439C" w:rsidRPr="00A8439C" w:rsidDel="00AE00B9">
                <w:rPr>
                  <w:bCs/>
                </w:rPr>
                <w:delText>on</w:delText>
              </w:r>
            </w:del>
            <w:r w:rsidR="00A8439C" w:rsidRPr="00A8439C">
              <w:rPr>
                <w:bCs/>
              </w:rPr>
              <w:t xml:space="preserve"> the use of BYOD or student owned devices in the classroom</w:t>
            </w:r>
          </w:p>
        </w:tc>
        <w:tc>
          <w:tcPr>
            <w:tcW w:w="1050" w:type="dxa"/>
          </w:tcPr>
          <w:p w:rsidR="002B4F52" w:rsidRPr="00A8439C" w:rsidRDefault="00E71874" w:rsidP="0080330D">
            <w:pPr>
              <w:rPr>
                <w:bCs/>
              </w:rPr>
            </w:pPr>
            <w:r>
              <w:rPr>
                <w:bCs/>
              </w:rPr>
              <w:t>2013-2016</w:t>
            </w:r>
          </w:p>
        </w:tc>
        <w:tc>
          <w:tcPr>
            <w:tcW w:w="3390" w:type="dxa"/>
          </w:tcPr>
          <w:p w:rsidR="002B4F52" w:rsidRPr="00A8439C" w:rsidRDefault="00E71874" w:rsidP="00103D52">
            <w:pPr>
              <w:rPr>
                <w:bCs/>
              </w:rPr>
            </w:pPr>
            <w:r>
              <w:rPr>
                <w:bCs/>
              </w:rPr>
              <w:t>ETS</w:t>
            </w:r>
          </w:p>
        </w:tc>
        <w:tc>
          <w:tcPr>
            <w:tcW w:w="3210" w:type="dxa"/>
          </w:tcPr>
          <w:p w:rsidR="002B4F52" w:rsidRPr="00A8439C" w:rsidRDefault="00E71874" w:rsidP="00103D52">
            <w:pPr>
              <w:rPr>
                <w:bCs/>
              </w:rPr>
            </w:pPr>
            <w:r>
              <w:rPr>
                <w:bCs/>
              </w:rPr>
              <w:t>NONE</w:t>
            </w:r>
          </w:p>
        </w:tc>
        <w:tc>
          <w:tcPr>
            <w:tcW w:w="1395" w:type="dxa"/>
          </w:tcPr>
          <w:p w:rsidR="002B4F52" w:rsidRPr="00A8439C" w:rsidRDefault="00E71874" w:rsidP="00103D52">
            <w:pPr>
              <w:rPr>
                <w:bCs/>
              </w:rPr>
            </w:pPr>
            <w:r>
              <w:rPr>
                <w:bCs/>
              </w:rPr>
              <w:t>N/A</w:t>
            </w:r>
          </w:p>
        </w:tc>
      </w:tr>
      <w:tr w:rsidR="00E71874" w:rsidRPr="00A8439C" w:rsidTr="004E546E">
        <w:trPr>
          <w:trHeight w:val="590"/>
          <w:tblCellSpacing w:w="15" w:type="dxa"/>
        </w:trPr>
        <w:tc>
          <w:tcPr>
            <w:tcW w:w="3555" w:type="dxa"/>
          </w:tcPr>
          <w:p w:rsidR="00E71874" w:rsidRPr="00A8439C" w:rsidRDefault="00E8621B" w:rsidP="00E8621B">
            <w:pPr>
              <w:rPr>
                <w:bCs/>
              </w:rPr>
              <w:pPrChange w:id="99" w:author="Ray Eernisse" w:date="2013-01-18T15:12:00Z">
                <w:pPr/>
              </w:pPrChange>
            </w:pPr>
            <w:ins w:id="100" w:author="Ray Eernisse" w:date="2013-01-18T15:12:00Z">
              <w:r>
                <w:rPr>
                  <w:bCs/>
                </w:rPr>
                <w:t xml:space="preserve">Increase the number of </w:t>
              </w:r>
              <w:proofErr w:type="gramStart"/>
              <w:r>
                <w:rPr>
                  <w:bCs/>
                </w:rPr>
                <w:t>s</w:t>
              </w:r>
              <w:r w:rsidRPr="00A8439C">
                <w:rPr>
                  <w:bCs/>
                </w:rPr>
                <w:t xml:space="preserve">taff </w:t>
              </w:r>
              <w:r>
                <w:rPr>
                  <w:bCs/>
                </w:rPr>
                <w:t xml:space="preserve"> that</w:t>
              </w:r>
              <w:proofErr w:type="gramEnd"/>
              <w:r w:rsidRPr="00A8439C">
                <w:rPr>
                  <w:bCs/>
                </w:rPr>
                <w:t xml:space="preserve"> participate in trainings </w:t>
              </w:r>
              <w:r>
                <w:rPr>
                  <w:bCs/>
                </w:rPr>
                <w:t xml:space="preserve">and self-report </w:t>
              </w:r>
              <w:r w:rsidRPr="00A8439C">
                <w:rPr>
                  <w:bCs/>
                </w:rPr>
                <w:t xml:space="preserve"> the use </w:t>
              </w:r>
              <w:r>
                <w:rPr>
                  <w:bCs/>
                </w:rPr>
                <w:t>flipped classrooms.</w:t>
              </w:r>
            </w:ins>
            <w:del w:id="101" w:author="Ray Eernisse" w:date="2013-01-18T15:12:00Z">
              <w:r w:rsidR="00E71874" w:rsidRPr="00A8439C" w:rsidDel="00E8621B">
                <w:rPr>
                  <w:bCs/>
                </w:rPr>
                <w:delText>Provide learning opportunities on “flipped classroom” delivery methodologies</w:delText>
              </w:r>
            </w:del>
          </w:p>
        </w:tc>
        <w:tc>
          <w:tcPr>
            <w:tcW w:w="1050" w:type="dxa"/>
          </w:tcPr>
          <w:p w:rsidR="00E71874" w:rsidRPr="002C1831" w:rsidRDefault="00E71874" w:rsidP="00CD34B5">
            <w:r w:rsidRPr="002C1831">
              <w:t>2013-2016</w:t>
            </w:r>
          </w:p>
        </w:tc>
        <w:tc>
          <w:tcPr>
            <w:tcW w:w="3390" w:type="dxa"/>
          </w:tcPr>
          <w:p w:rsidR="00E71874" w:rsidRPr="002C1831" w:rsidRDefault="00E71874" w:rsidP="00CD34B5">
            <w:r w:rsidRPr="002C1831">
              <w:t>ETS</w:t>
            </w:r>
          </w:p>
        </w:tc>
        <w:tc>
          <w:tcPr>
            <w:tcW w:w="3210" w:type="dxa"/>
          </w:tcPr>
          <w:p w:rsidR="00E71874" w:rsidRPr="002C1831" w:rsidRDefault="00E71874" w:rsidP="00CD34B5">
            <w:r w:rsidRPr="002C1831">
              <w:t>NONE</w:t>
            </w:r>
          </w:p>
        </w:tc>
        <w:tc>
          <w:tcPr>
            <w:tcW w:w="1395" w:type="dxa"/>
          </w:tcPr>
          <w:p w:rsidR="00E71874" w:rsidRDefault="00E71874" w:rsidP="00CD34B5">
            <w:r w:rsidRPr="002C1831">
              <w:t>N/A</w:t>
            </w:r>
          </w:p>
        </w:tc>
      </w:tr>
      <w:tr w:rsidR="002B4F52" w:rsidRPr="00D11FB4" w:rsidTr="004E546E">
        <w:trPr>
          <w:tblCellSpacing w:w="15" w:type="dxa"/>
        </w:trPr>
        <w:tc>
          <w:tcPr>
            <w:tcW w:w="3555" w:type="dxa"/>
          </w:tcPr>
          <w:p w:rsidR="002B4F52" w:rsidRPr="00D11FB4" w:rsidRDefault="00D11FB4" w:rsidP="00103D52">
            <w:pPr>
              <w:rPr>
                <w:bCs/>
              </w:rPr>
            </w:pPr>
            <w:r w:rsidRPr="00D11FB4">
              <w:rPr>
                <w:bCs/>
              </w:rPr>
              <w:t xml:space="preserve">Instruct all certificated staff on the </w:t>
            </w:r>
            <w:ins w:id="102" w:author="Ray Eernisse" w:date="2013-01-18T15:13:00Z">
              <w:r w:rsidR="00E8621B">
                <w:rPr>
                  <w:bCs/>
                </w:rPr>
                <w:t xml:space="preserve">ICT skill area </w:t>
              </w:r>
            </w:ins>
            <w:r w:rsidRPr="00D11FB4">
              <w:rPr>
                <w:bCs/>
              </w:rPr>
              <w:t>21</w:t>
            </w:r>
            <w:r w:rsidRPr="00D11FB4">
              <w:rPr>
                <w:bCs/>
                <w:vertAlign w:val="superscript"/>
              </w:rPr>
              <w:t>st</w:t>
            </w:r>
            <w:r w:rsidRPr="00D11FB4">
              <w:rPr>
                <w:bCs/>
              </w:rPr>
              <w:t xml:space="preserve"> Century </w:t>
            </w:r>
            <w:r>
              <w:rPr>
                <w:bCs/>
              </w:rPr>
              <w:t xml:space="preserve">skills </w:t>
            </w:r>
            <w:r w:rsidRPr="00D11FB4">
              <w:rPr>
                <w:bCs/>
              </w:rPr>
              <w:t>framework</w:t>
            </w:r>
            <w:r>
              <w:rPr>
                <w:bCs/>
              </w:rPr>
              <w:t xml:space="preserve"> for preparing students for college and career</w:t>
            </w:r>
          </w:p>
        </w:tc>
        <w:tc>
          <w:tcPr>
            <w:tcW w:w="1050" w:type="dxa"/>
          </w:tcPr>
          <w:p w:rsidR="002B4F52" w:rsidRPr="00D11FB4" w:rsidRDefault="00E71874" w:rsidP="0080330D">
            <w:pPr>
              <w:rPr>
                <w:bCs/>
              </w:rPr>
            </w:pPr>
            <w:r>
              <w:rPr>
                <w:bCs/>
              </w:rPr>
              <w:t>2013-2014</w:t>
            </w:r>
          </w:p>
        </w:tc>
        <w:tc>
          <w:tcPr>
            <w:tcW w:w="3390" w:type="dxa"/>
          </w:tcPr>
          <w:p w:rsidR="002B4F52" w:rsidRPr="00D11FB4" w:rsidRDefault="00E71874" w:rsidP="00957A28">
            <w:pPr>
              <w:rPr>
                <w:bCs/>
              </w:rPr>
            </w:pPr>
            <w:r>
              <w:rPr>
                <w:bCs/>
              </w:rPr>
              <w:t>Director of Adult Learning</w:t>
            </w:r>
          </w:p>
        </w:tc>
        <w:tc>
          <w:tcPr>
            <w:tcW w:w="3210" w:type="dxa"/>
          </w:tcPr>
          <w:p w:rsidR="002B4F52" w:rsidRPr="00D11FB4" w:rsidRDefault="00E71874" w:rsidP="00103D52">
            <w:pPr>
              <w:rPr>
                <w:bCs/>
              </w:rPr>
            </w:pPr>
            <w:r>
              <w:rPr>
                <w:bCs/>
              </w:rPr>
              <w:t>$48K</w:t>
            </w:r>
          </w:p>
        </w:tc>
        <w:tc>
          <w:tcPr>
            <w:tcW w:w="1395" w:type="dxa"/>
          </w:tcPr>
          <w:p w:rsidR="002B4F52" w:rsidRPr="00D11FB4" w:rsidRDefault="00E71874" w:rsidP="00103D52">
            <w:pPr>
              <w:rPr>
                <w:bCs/>
              </w:rPr>
            </w:pPr>
            <w:r>
              <w:rPr>
                <w:bCs/>
              </w:rPr>
              <w:t>Local Funds</w:t>
            </w:r>
          </w:p>
        </w:tc>
      </w:tr>
      <w:tr w:rsidR="002B4F52" w:rsidRPr="00687666" w:rsidTr="004E546E">
        <w:trPr>
          <w:tblCellSpacing w:w="15" w:type="dxa"/>
        </w:trPr>
        <w:tc>
          <w:tcPr>
            <w:tcW w:w="3555" w:type="dxa"/>
          </w:tcPr>
          <w:p w:rsidR="002B4F52" w:rsidRPr="00687666" w:rsidRDefault="00E8621B" w:rsidP="00E8621B">
            <w:pPr>
              <w:rPr>
                <w:bCs/>
              </w:rPr>
              <w:pPrChange w:id="103" w:author="Ray Eernisse" w:date="2013-01-18T15:15:00Z">
                <w:pPr/>
              </w:pPrChange>
            </w:pPr>
            <w:ins w:id="104" w:author="Ray Eernisse" w:date="2013-01-18T15:14:00Z">
              <w:r>
                <w:rPr>
                  <w:bCs/>
                </w:rPr>
                <w:t xml:space="preserve">Embed technology professional </w:t>
              </w:r>
              <w:r>
                <w:rPr>
                  <w:bCs/>
                </w:rPr>
                <w:lastRenderedPageBreak/>
                <w:t xml:space="preserve">development in Common Core </w:t>
              </w:r>
            </w:ins>
            <w:ins w:id="105" w:author="Ray Eernisse" w:date="2013-01-18T15:15:00Z">
              <w:r>
                <w:rPr>
                  <w:bCs/>
                </w:rPr>
                <w:t xml:space="preserve">trainings. </w:t>
              </w:r>
            </w:ins>
            <w:del w:id="106" w:author="Ray Eernisse" w:date="2013-01-18T15:14:00Z">
              <w:r w:rsidR="00687666" w:rsidRPr="00687666" w:rsidDel="00E8621B">
                <w:rPr>
                  <w:bCs/>
                </w:rPr>
                <w:delText xml:space="preserve">Provide </w:delText>
              </w:r>
            </w:del>
            <w:del w:id="107" w:author="Ray Eernisse" w:date="2013-01-18T15:15:00Z">
              <w:r w:rsidR="00687666" w:rsidRPr="00687666" w:rsidDel="00E8621B">
                <w:rPr>
                  <w:bCs/>
                </w:rPr>
                <w:delText>instruction on new curriculum aligned to the Common Core with technology integration embedded</w:delText>
              </w:r>
            </w:del>
          </w:p>
        </w:tc>
        <w:tc>
          <w:tcPr>
            <w:tcW w:w="1050" w:type="dxa"/>
          </w:tcPr>
          <w:p w:rsidR="002B4F52" w:rsidRPr="00687666" w:rsidRDefault="00E71874" w:rsidP="00103D52">
            <w:pPr>
              <w:rPr>
                <w:bCs/>
              </w:rPr>
            </w:pPr>
            <w:r>
              <w:rPr>
                <w:bCs/>
              </w:rPr>
              <w:lastRenderedPageBreak/>
              <w:t>2013-</w:t>
            </w:r>
            <w:r>
              <w:rPr>
                <w:bCs/>
              </w:rPr>
              <w:lastRenderedPageBreak/>
              <w:t>2016</w:t>
            </w:r>
          </w:p>
        </w:tc>
        <w:tc>
          <w:tcPr>
            <w:tcW w:w="3390" w:type="dxa"/>
          </w:tcPr>
          <w:p w:rsidR="002B4F52" w:rsidRPr="00687666" w:rsidRDefault="00E71874" w:rsidP="00103D52">
            <w:pPr>
              <w:rPr>
                <w:bCs/>
              </w:rPr>
            </w:pPr>
            <w:r>
              <w:rPr>
                <w:bCs/>
              </w:rPr>
              <w:lastRenderedPageBreak/>
              <w:t>Director of Student Learning</w:t>
            </w:r>
          </w:p>
        </w:tc>
        <w:tc>
          <w:tcPr>
            <w:tcW w:w="3210" w:type="dxa"/>
          </w:tcPr>
          <w:p w:rsidR="002B4F52" w:rsidRPr="00687666" w:rsidRDefault="00E71874" w:rsidP="00103D52">
            <w:pPr>
              <w:rPr>
                <w:bCs/>
              </w:rPr>
            </w:pPr>
            <w:r w:rsidRPr="00E71874">
              <w:rPr>
                <w:bCs/>
                <w:highlight w:val="yellow"/>
              </w:rPr>
              <w:t>?????????</w:t>
            </w:r>
          </w:p>
        </w:tc>
        <w:tc>
          <w:tcPr>
            <w:tcW w:w="1395" w:type="dxa"/>
          </w:tcPr>
          <w:p w:rsidR="002B4F52" w:rsidRPr="00687666" w:rsidRDefault="00E71874" w:rsidP="00103D52">
            <w:pPr>
              <w:rPr>
                <w:bCs/>
              </w:rPr>
            </w:pPr>
            <w:r>
              <w:rPr>
                <w:bCs/>
              </w:rPr>
              <w:t>Local Funds</w:t>
            </w:r>
          </w:p>
        </w:tc>
      </w:tr>
    </w:tbl>
    <w:p w:rsidR="0000686E" w:rsidRDefault="0000686E" w:rsidP="00BF6A52">
      <w:pPr>
        <w:pStyle w:val="Heading1"/>
        <w:jc w:val="center"/>
        <w:rPr>
          <w:sz w:val="32"/>
        </w:rPr>
      </w:pPr>
    </w:p>
    <w:p w:rsidR="0000686E" w:rsidRDefault="0000686E" w:rsidP="00BF6A52">
      <w:pPr>
        <w:pStyle w:val="Heading1"/>
        <w:jc w:val="center"/>
        <w:rPr>
          <w:sz w:val="32"/>
        </w:rPr>
      </w:pPr>
    </w:p>
    <w:p w:rsidR="004F0589" w:rsidRDefault="004F0589" w:rsidP="004F0589"/>
    <w:p w:rsidR="009B200B" w:rsidRDefault="00A46B58" w:rsidP="009B200B">
      <w:pPr>
        <w:pStyle w:val="Heading1"/>
        <w:jc w:val="center"/>
        <w:rPr>
          <w:sz w:val="32"/>
        </w:rPr>
      </w:pPr>
      <w:r>
        <w:rPr>
          <w:sz w:val="32"/>
        </w:rPr>
        <w:t>T</w:t>
      </w:r>
      <w:r w:rsidR="009B200B" w:rsidRPr="005E6D7F">
        <w:rPr>
          <w:sz w:val="32"/>
        </w:rPr>
        <w:t xml:space="preserve">echnology Focus Area </w:t>
      </w:r>
      <w:r w:rsidR="009B200B">
        <w:rPr>
          <w:sz w:val="32"/>
        </w:rPr>
        <w:t xml:space="preserve">3 </w:t>
      </w:r>
      <w:r w:rsidR="009B200B" w:rsidRPr="005E6D7F">
        <w:rPr>
          <w:sz w:val="32"/>
        </w:rPr>
        <w:t xml:space="preserve">– </w:t>
      </w:r>
      <w:r w:rsidR="009B200B">
        <w:rPr>
          <w:sz w:val="32"/>
        </w:rPr>
        <w:t>Administration, Data Management, Communication Process</w:t>
      </w:r>
    </w:p>
    <w:p w:rsidR="009B200B" w:rsidRDefault="009B200B" w:rsidP="009B200B">
      <w:pPr>
        <w:jc w:val="center"/>
      </w:pPr>
      <w:r>
        <w:t xml:space="preserve">The following tables list the 2007- 2010 Technology Goals, </w:t>
      </w:r>
      <w:r w:rsidR="00357FCB">
        <w:t>Strateg</w:t>
      </w:r>
      <w:r w:rsidR="005741FB">
        <w:t>ies</w:t>
      </w:r>
      <w:r>
        <w:t>, and Activities.</w:t>
      </w:r>
    </w:p>
    <w:p w:rsidR="009B200B" w:rsidRDefault="009B200B" w:rsidP="009B200B">
      <w:pPr>
        <w:jc w:val="center"/>
      </w:pPr>
      <w:r>
        <w:t xml:space="preserve">The Committee reviewed each </w:t>
      </w:r>
      <w:r w:rsidR="00185B19">
        <w:t>s</w:t>
      </w:r>
      <w:r w:rsidR="00357FCB">
        <w:t>trategy</w:t>
      </w:r>
      <w:r>
        <w:t xml:space="preserve"> and activity and reported on the status.</w:t>
      </w:r>
    </w:p>
    <w:p w:rsidR="009B200B" w:rsidRDefault="009B200B" w:rsidP="009B200B">
      <w:pPr>
        <w:jc w:val="center"/>
      </w:pPr>
    </w:p>
    <w:p w:rsidR="00C57C77" w:rsidRDefault="00C57C77" w:rsidP="00C57C77">
      <w:pPr>
        <w:jc w:val="center"/>
      </w:pPr>
      <w:r w:rsidRPr="005741FB">
        <w:t xml:space="preserve">CSIP Goal </w:t>
      </w:r>
      <w:r>
        <w:t>4</w:t>
      </w:r>
      <w:r w:rsidRPr="005741FB">
        <w:t>:</w:t>
      </w:r>
      <w:r>
        <w:t xml:space="preserve"> Promote, facilitate and enhance parent, student and community involvement in LEA/District educational programs.</w:t>
      </w:r>
    </w:p>
    <w:p w:rsidR="005741FB" w:rsidRPr="00353069" w:rsidRDefault="005741FB" w:rsidP="009B200B">
      <w:pPr>
        <w:jc w:val="center"/>
        <w:rPr>
          <w:b/>
        </w:rPr>
      </w:pPr>
      <w:r w:rsidRPr="00353069">
        <w:rPr>
          <w:b/>
        </w:rPr>
        <w:t>Objective:</w:t>
      </w:r>
      <w:r w:rsidR="00F87A41" w:rsidRPr="00353069">
        <w:rPr>
          <w:b/>
        </w:rPr>
        <w:t xml:space="preserve"> </w:t>
      </w:r>
      <w:r w:rsidR="00B37B6B" w:rsidRPr="00353069">
        <w:rPr>
          <w:b/>
        </w:rPr>
        <w:t>To increase stakeholder communication and access to District information using technology.</w:t>
      </w:r>
    </w:p>
    <w:p w:rsidR="00B37B6B" w:rsidRDefault="00357FCB" w:rsidP="009B200B">
      <w:pPr>
        <w:shd w:val="pct50" w:color="FFFFFF" w:fill="C0C0C0"/>
        <w:ind w:left="1080"/>
        <w:jc w:val="center"/>
      </w:pPr>
      <w:r w:rsidRPr="00EE3B5C">
        <w:rPr>
          <w:highlight w:val="yellow"/>
        </w:rPr>
        <w:t>Strategy</w:t>
      </w:r>
      <w:r w:rsidR="009B200B" w:rsidRPr="00EE3B5C">
        <w:rPr>
          <w:highlight w:val="yellow"/>
        </w:rPr>
        <w:t xml:space="preserve"> </w:t>
      </w:r>
      <w:r w:rsidR="00E321F2" w:rsidRPr="00EE3B5C">
        <w:rPr>
          <w:highlight w:val="yellow"/>
        </w:rPr>
        <w:t>1</w:t>
      </w:r>
      <w:r w:rsidR="009B200B" w:rsidRPr="00EE3B5C">
        <w:rPr>
          <w:highlight w:val="yellow"/>
        </w:rPr>
        <w:t>:</w:t>
      </w:r>
      <w:r w:rsidR="00353069" w:rsidRPr="00EE3B5C">
        <w:rPr>
          <w:highlight w:val="yellow"/>
        </w:rPr>
        <w:t xml:space="preserve"> </w:t>
      </w:r>
      <w:r w:rsidR="00EE3B5C" w:rsidRPr="00EE3B5C">
        <w:rPr>
          <w:highlight w:val="yellow"/>
        </w:rPr>
        <w:t xml:space="preserve">Implement 3 new technology </w:t>
      </w:r>
      <w:r w:rsidR="00E26DDE">
        <w:rPr>
          <w:highlight w:val="yellow"/>
        </w:rPr>
        <w:t>resources</w:t>
      </w:r>
      <w:r w:rsidR="00EE3B5C" w:rsidRPr="00EE3B5C">
        <w:rPr>
          <w:highlight w:val="yellow"/>
        </w:rPr>
        <w:t xml:space="preserve"> to provide the community access to relevant information regarding school matters</w:t>
      </w:r>
      <w:r w:rsidR="00EE3B5C">
        <w:t>.</w:t>
      </w:r>
      <w:r w:rsidR="009B200B" w:rsidRPr="001D2DA4">
        <w:t xml:space="preserve">  </w:t>
      </w:r>
    </w:p>
    <w:p w:rsidR="009B200B" w:rsidRDefault="009B200B" w:rsidP="009B200B">
      <w:pPr>
        <w:shd w:val="pct50" w:color="FFFFFF" w:fill="C0C0C0"/>
        <w:ind w:left="1080"/>
        <w:jc w:val="center"/>
      </w:pPr>
      <w:r w:rsidRPr="001D2DA4">
        <w:t xml:space="preserve">(CSIP 1, </w:t>
      </w:r>
      <w:r>
        <w:t>2</w:t>
      </w:r>
      <w:r w:rsidRPr="001D2DA4">
        <w:t xml:space="preserve">, </w:t>
      </w:r>
      <w:r>
        <w:t>3</w:t>
      </w:r>
      <w:r w:rsidRPr="001D2DA4">
        <w:t>,</w:t>
      </w:r>
      <w:r>
        <w:t xml:space="preserve"> 4, 5,</w:t>
      </w:r>
      <w:r w:rsidRPr="001D2DA4">
        <w:t xml:space="preserve"> 6)</w:t>
      </w:r>
      <w:r>
        <w:t xml:space="preserve">   (MSIP 6.4, 7.5)</w:t>
      </w:r>
      <w:r w:rsidR="005741FB">
        <w:t xml:space="preserve"> (METSP </w:t>
      </w:r>
      <w:r w:rsidR="009F4B2D">
        <w:t>A1)</w:t>
      </w:r>
    </w:p>
    <w:p w:rsidR="002B4F52" w:rsidRPr="002E497F" w:rsidRDefault="002B4F52" w:rsidP="002B4F52">
      <w:pPr>
        <w:shd w:val="pct50" w:color="FFFFFF" w:fill="C0C0C0"/>
        <w:ind w:left="1080"/>
        <w:jc w:val="center"/>
      </w:pPr>
      <w:r>
        <w:t xml:space="preserve">Progress Measures: </w:t>
      </w:r>
    </w:p>
    <w:p w:rsidR="009B200B" w:rsidRDefault="009B200B" w:rsidP="009B200B">
      <w:pPr>
        <w:pStyle w:val="Heading1"/>
        <w:jc w:val="center"/>
        <w:rPr>
          <w:b w:val="0"/>
          <w:u w:val="none"/>
        </w:rPr>
      </w:pPr>
    </w:p>
    <w:tbl>
      <w:tblPr>
        <w:tblW w:w="0" w:type="auto"/>
        <w:tblCellSpacing w:w="15" w:type="dxa"/>
        <w:tblInd w:w="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0"/>
        <w:gridCol w:w="1080"/>
        <w:gridCol w:w="3510"/>
        <w:gridCol w:w="3150"/>
        <w:gridCol w:w="1440"/>
      </w:tblGrid>
      <w:tr w:rsidR="00683F58" w:rsidRPr="00103D52" w:rsidTr="004E546E">
        <w:trPr>
          <w:tblCellSpacing w:w="15" w:type="dxa"/>
        </w:trPr>
        <w:tc>
          <w:tcPr>
            <w:tcW w:w="3555" w:type="dxa"/>
            <w:hideMark/>
          </w:tcPr>
          <w:p w:rsidR="00683F58" w:rsidRPr="00103D52" w:rsidRDefault="00683F58" w:rsidP="00103D52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>Action Step/ Activity</w:t>
            </w:r>
          </w:p>
        </w:tc>
        <w:tc>
          <w:tcPr>
            <w:tcW w:w="1050" w:type="dxa"/>
            <w:hideMark/>
          </w:tcPr>
          <w:p w:rsidR="00683F58" w:rsidRPr="00103D52" w:rsidRDefault="00683F58" w:rsidP="00103D52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>Time Line</w:t>
            </w:r>
          </w:p>
        </w:tc>
        <w:tc>
          <w:tcPr>
            <w:tcW w:w="3480" w:type="dxa"/>
            <w:hideMark/>
          </w:tcPr>
          <w:p w:rsidR="00683F58" w:rsidRPr="00103D52" w:rsidRDefault="00683F58" w:rsidP="00103D52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Responsible </w:t>
            </w:r>
            <w:r w:rsidR="00E71874">
              <w:rPr>
                <w:rFonts w:ascii="Calibri" w:hAnsi="Calibri" w:cs="Arial"/>
                <w:b/>
                <w:bCs/>
                <w:sz w:val="22"/>
                <w:szCs w:val="22"/>
              </w:rPr>
              <w:t>Person(s)</w:t>
            </w:r>
          </w:p>
        </w:tc>
        <w:tc>
          <w:tcPr>
            <w:tcW w:w="3120" w:type="dxa"/>
            <w:hideMark/>
          </w:tcPr>
          <w:p w:rsidR="00683F58" w:rsidRPr="00103D52" w:rsidRDefault="00683F58" w:rsidP="00103D52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Additional Resource/Costs</w:t>
            </w:r>
          </w:p>
        </w:tc>
        <w:tc>
          <w:tcPr>
            <w:tcW w:w="1395" w:type="dxa"/>
            <w:hideMark/>
          </w:tcPr>
          <w:p w:rsidR="00683F58" w:rsidRPr="00103D52" w:rsidRDefault="00683F58" w:rsidP="00103D52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>Funding Source</w:t>
            </w:r>
          </w:p>
        </w:tc>
      </w:tr>
      <w:tr w:rsidR="00683F58" w:rsidRPr="006C347D" w:rsidTr="004E546E">
        <w:trPr>
          <w:tblCellSpacing w:w="15" w:type="dxa"/>
        </w:trPr>
        <w:tc>
          <w:tcPr>
            <w:tcW w:w="3555" w:type="dxa"/>
          </w:tcPr>
          <w:p w:rsidR="00683F58" w:rsidRPr="006C347D" w:rsidRDefault="00B37B6B" w:rsidP="006C347D">
            <w:pPr>
              <w:rPr>
                <w:bCs/>
              </w:rPr>
            </w:pPr>
            <w:r w:rsidRPr="006C347D">
              <w:rPr>
                <w:bCs/>
              </w:rPr>
              <w:t xml:space="preserve">The District will create </w:t>
            </w:r>
            <w:r w:rsidR="00C57C77">
              <w:rPr>
                <w:bCs/>
              </w:rPr>
              <w:t xml:space="preserve">web based </w:t>
            </w:r>
            <w:r w:rsidRPr="006C347D">
              <w:rPr>
                <w:bCs/>
              </w:rPr>
              <w:t>data dashboards for internal and external audiences identifying key performance indicators</w:t>
            </w:r>
          </w:p>
        </w:tc>
        <w:tc>
          <w:tcPr>
            <w:tcW w:w="1050" w:type="dxa"/>
          </w:tcPr>
          <w:p w:rsidR="00683F58" w:rsidRPr="006C347D" w:rsidRDefault="00F83299" w:rsidP="00103D52">
            <w:pPr>
              <w:rPr>
                <w:bCs/>
              </w:rPr>
            </w:pPr>
            <w:r>
              <w:rPr>
                <w:bCs/>
              </w:rPr>
              <w:t>2013-2016</w:t>
            </w:r>
          </w:p>
        </w:tc>
        <w:tc>
          <w:tcPr>
            <w:tcW w:w="3480" w:type="dxa"/>
          </w:tcPr>
          <w:p w:rsidR="00683F58" w:rsidRPr="006C347D" w:rsidRDefault="00F83299" w:rsidP="00103D52">
            <w:pPr>
              <w:rPr>
                <w:bCs/>
              </w:rPr>
            </w:pPr>
            <w:r>
              <w:rPr>
                <w:bCs/>
              </w:rPr>
              <w:t>IS Manager, Data Information Specialist</w:t>
            </w:r>
          </w:p>
        </w:tc>
        <w:tc>
          <w:tcPr>
            <w:tcW w:w="3120" w:type="dxa"/>
          </w:tcPr>
          <w:p w:rsidR="00683F58" w:rsidRPr="006C347D" w:rsidRDefault="00F83299" w:rsidP="00103D52">
            <w:pPr>
              <w:rPr>
                <w:bCs/>
              </w:rPr>
            </w:pPr>
            <w:r>
              <w:rPr>
                <w:bCs/>
              </w:rPr>
              <w:t>NONE</w:t>
            </w:r>
          </w:p>
        </w:tc>
        <w:tc>
          <w:tcPr>
            <w:tcW w:w="1395" w:type="dxa"/>
          </w:tcPr>
          <w:p w:rsidR="00683F58" w:rsidRPr="006C347D" w:rsidRDefault="00F83299" w:rsidP="00103D52">
            <w:pPr>
              <w:rPr>
                <w:bCs/>
              </w:rPr>
            </w:pPr>
            <w:r>
              <w:rPr>
                <w:bCs/>
              </w:rPr>
              <w:t>N/A</w:t>
            </w:r>
          </w:p>
        </w:tc>
      </w:tr>
      <w:tr w:rsidR="00683F58" w:rsidRPr="006C347D" w:rsidTr="004E546E">
        <w:trPr>
          <w:tblCellSpacing w:w="15" w:type="dxa"/>
        </w:trPr>
        <w:tc>
          <w:tcPr>
            <w:tcW w:w="3555" w:type="dxa"/>
          </w:tcPr>
          <w:p w:rsidR="00683F58" w:rsidRPr="006C347D" w:rsidRDefault="006C347D" w:rsidP="0001363A">
            <w:pPr>
              <w:rPr>
                <w:bCs/>
              </w:rPr>
            </w:pPr>
            <w:r w:rsidRPr="006C347D">
              <w:rPr>
                <w:bCs/>
              </w:rPr>
              <w:t xml:space="preserve">Implement the </w:t>
            </w:r>
            <w:r w:rsidR="00D24F9F">
              <w:rPr>
                <w:bCs/>
              </w:rPr>
              <w:t xml:space="preserve">Student Information System </w:t>
            </w:r>
            <w:r w:rsidRPr="006C347D">
              <w:rPr>
                <w:bCs/>
              </w:rPr>
              <w:t>parent portal  for elementary students/parents</w:t>
            </w:r>
            <w:r w:rsidR="00C57C77">
              <w:rPr>
                <w:bCs/>
              </w:rPr>
              <w:t xml:space="preserve"> to gain access to student records</w:t>
            </w:r>
          </w:p>
        </w:tc>
        <w:tc>
          <w:tcPr>
            <w:tcW w:w="1050" w:type="dxa"/>
          </w:tcPr>
          <w:p w:rsidR="00683F58" w:rsidRPr="006C347D" w:rsidRDefault="00F83299" w:rsidP="0001363A">
            <w:pPr>
              <w:rPr>
                <w:bCs/>
              </w:rPr>
            </w:pPr>
            <w:r>
              <w:rPr>
                <w:bCs/>
              </w:rPr>
              <w:t>2013-2014</w:t>
            </w:r>
          </w:p>
        </w:tc>
        <w:tc>
          <w:tcPr>
            <w:tcW w:w="3480" w:type="dxa"/>
          </w:tcPr>
          <w:p w:rsidR="00683F58" w:rsidRPr="006C347D" w:rsidRDefault="00F83299" w:rsidP="0001363A">
            <w:pPr>
              <w:rPr>
                <w:bCs/>
              </w:rPr>
            </w:pPr>
            <w:r>
              <w:rPr>
                <w:bCs/>
              </w:rPr>
              <w:t xml:space="preserve">Director of Assessment and Program </w:t>
            </w:r>
            <w:proofErr w:type="spellStart"/>
            <w:r>
              <w:rPr>
                <w:bCs/>
              </w:rPr>
              <w:t>Eval</w:t>
            </w:r>
            <w:proofErr w:type="spellEnd"/>
            <w:r>
              <w:rPr>
                <w:bCs/>
              </w:rPr>
              <w:t>, IS Manager</w:t>
            </w:r>
          </w:p>
        </w:tc>
        <w:tc>
          <w:tcPr>
            <w:tcW w:w="3120" w:type="dxa"/>
          </w:tcPr>
          <w:p w:rsidR="00683F58" w:rsidRPr="006C347D" w:rsidRDefault="00F83299" w:rsidP="0001363A">
            <w:pPr>
              <w:rPr>
                <w:bCs/>
              </w:rPr>
            </w:pPr>
            <w:r>
              <w:rPr>
                <w:bCs/>
              </w:rPr>
              <w:t>NONE</w:t>
            </w:r>
          </w:p>
        </w:tc>
        <w:tc>
          <w:tcPr>
            <w:tcW w:w="1395" w:type="dxa"/>
          </w:tcPr>
          <w:p w:rsidR="00683F58" w:rsidRPr="006C347D" w:rsidRDefault="00F83299" w:rsidP="0001363A">
            <w:pPr>
              <w:rPr>
                <w:bCs/>
              </w:rPr>
            </w:pPr>
            <w:r>
              <w:rPr>
                <w:bCs/>
              </w:rPr>
              <w:t>N/A</w:t>
            </w:r>
          </w:p>
        </w:tc>
      </w:tr>
      <w:tr w:rsidR="00C57C77" w:rsidRPr="00C57C77" w:rsidTr="004E546E">
        <w:trPr>
          <w:tblCellSpacing w:w="15" w:type="dxa"/>
        </w:trPr>
        <w:tc>
          <w:tcPr>
            <w:tcW w:w="3555" w:type="dxa"/>
          </w:tcPr>
          <w:p w:rsidR="00C57C77" w:rsidRPr="00C57C77" w:rsidRDefault="00C57C77" w:rsidP="00C57C77">
            <w:pPr>
              <w:rPr>
                <w:bCs/>
              </w:rPr>
            </w:pPr>
            <w:r>
              <w:rPr>
                <w:bCs/>
              </w:rPr>
              <w:t xml:space="preserve">Implement a learning management system (LMS) for </w:t>
            </w:r>
            <w:r>
              <w:rPr>
                <w:bCs/>
              </w:rPr>
              <w:lastRenderedPageBreak/>
              <w:t xml:space="preserve">students/staff/parents </w:t>
            </w:r>
          </w:p>
        </w:tc>
        <w:tc>
          <w:tcPr>
            <w:tcW w:w="1050" w:type="dxa"/>
          </w:tcPr>
          <w:p w:rsidR="00C57C77" w:rsidRPr="00C57C77" w:rsidRDefault="00F83299" w:rsidP="00103D52">
            <w:pPr>
              <w:rPr>
                <w:bCs/>
              </w:rPr>
            </w:pPr>
            <w:r>
              <w:rPr>
                <w:bCs/>
              </w:rPr>
              <w:lastRenderedPageBreak/>
              <w:t>2013-2014</w:t>
            </w:r>
          </w:p>
        </w:tc>
        <w:tc>
          <w:tcPr>
            <w:tcW w:w="3480" w:type="dxa"/>
          </w:tcPr>
          <w:p w:rsidR="00C57C77" w:rsidRPr="00C57C77" w:rsidRDefault="00F83299" w:rsidP="00103D52">
            <w:pPr>
              <w:rPr>
                <w:bCs/>
              </w:rPr>
            </w:pPr>
            <w:r>
              <w:rPr>
                <w:bCs/>
              </w:rPr>
              <w:t>CIO, ETS</w:t>
            </w:r>
          </w:p>
        </w:tc>
        <w:tc>
          <w:tcPr>
            <w:tcW w:w="3120" w:type="dxa"/>
          </w:tcPr>
          <w:p w:rsidR="00C57C77" w:rsidRPr="00C57C77" w:rsidRDefault="00F83299" w:rsidP="00103D52">
            <w:pPr>
              <w:rPr>
                <w:bCs/>
              </w:rPr>
            </w:pPr>
            <w:r>
              <w:rPr>
                <w:bCs/>
              </w:rPr>
              <w:t>$15K annually</w:t>
            </w:r>
          </w:p>
        </w:tc>
        <w:tc>
          <w:tcPr>
            <w:tcW w:w="1395" w:type="dxa"/>
          </w:tcPr>
          <w:p w:rsidR="00C57C77" w:rsidRPr="00C57C77" w:rsidRDefault="00F83299" w:rsidP="00103D52">
            <w:pPr>
              <w:rPr>
                <w:bCs/>
              </w:rPr>
            </w:pPr>
            <w:r>
              <w:rPr>
                <w:bCs/>
              </w:rPr>
              <w:t>Local Funds</w:t>
            </w:r>
          </w:p>
        </w:tc>
      </w:tr>
      <w:tr w:rsidR="00FA5A96" w:rsidRPr="00C57C77" w:rsidTr="004E546E">
        <w:trPr>
          <w:tblCellSpacing w:w="15" w:type="dxa"/>
        </w:trPr>
        <w:tc>
          <w:tcPr>
            <w:tcW w:w="3555" w:type="dxa"/>
          </w:tcPr>
          <w:p w:rsidR="00FA5A96" w:rsidRPr="00C57C77" w:rsidRDefault="00FA5A96" w:rsidP="00C57C77">
            <w:pPr>
              <w:rPr>
                <w:bCs/>
              </w:rPr>
            </w:pPr>
            <w:r>
              <w:rPr>
                <w:bCs/>
              </w:rPr>
              <w:lastRenderedPageBreak/>
              <w:t>Create an awareness campaign for the community regarding Common Core and 21</w:t>
            </w:r>
            <w:r w:rsidRPr="00FA5A96">
              <w:rPr>
                <w:bCs/>
                <w:vertAlign w:val="superscript"/>
              </w:rPr>
              <w:t>st</w:t>
            </w:r>
            <w:r>
              <w:rPr>
                <w:bCs/>
              </w:rPr>
              <w:t xml:space="preserve"> century skills (what school looks like today)</w:t>
            </w:r>
          </w:p>
        </w:tc>
        <w:tc>
          <w:tcPr>
            <w:tcW w:w="1050" w:type="dxa"/>
          </w:tcPr>
          <w:p w:rsidR="00FA5A96" w:rsidRPr="00C57C77" w:rsidRDefault="00F83299" w:rsidP="00103D52">
            <w:pPr>
              <w:rPr>
                <w:bCs/>
              </w:rPr>
            </w:pPr>
            <w:r>
              <w:rPr>
                <w:bCs/>
              </w:rPr>
              <w:t>2013-2014</w:t>
            </w:r>
          </w:p>
        </w:tc>
        <w:tc>
          <w:tcPr>
            <w:tcW w:w="3480" w:type="dxa"/>
          </w:tcPr>
          <w:p w:rsidR="00FA5A96" w:rsidRPr="00C57C77" w:rsidRDefault="00F83299" w:rsidP="00103D52">
            <w:pPr>
              <w:rPr>
                <w:bCs/>
              </w:rPr>
            </w:pPr>
            <w:r>
              <w:rPr>
                <w:bCs/>
              </w:rPr>
              <w:t>CAO and CIO</w:t>
            </w:r>
          </w:p>
        </w:tc>
        <w:tc>
          <w:tcPr>
            <w:tcW w:w="3120" w:type="dxa"/>
          </w:tcPr>
          <w:p w:rsidR="00FA5A96" w:rsidRPr="00C57C77" w:rsidRDefault="00F83299" w:rsidP="00103D52">
            <w:pPr>
              <w:rPr>
                <w:bCs/>
              </w:rPr>
            </w:pPr>
            <w:r>
              <w:rPr>
                <w:bCs/>
              </w:rPr>
              <w:t>NONE</w:t>
            </w:r>
          </w:p>
        </w:tc>
        <w:tc>
          <w:tcPr>
            <w:tcW w:w="1395" w:type="dxa"/>
          </w:tcPr>
          <w:p w:rsidR="00FA5A96" w:rsidRPr="00C57C77" w:rsidRDefault="00F83299" w:rsidP="00103D52">
            <w:pPr>
              <w:rPr>
                <w:bCs/>
              </w:rPr>
            </w:pPr>
            <w:r>
              <w:rPr>
                <w:bCs/>
              </w:rPr>
              <w:t>N/A</w:t>
            </w:r>
          </w:p>
        </w:tc>
      </w:tr>
      <w:tr w:rsidR="00683F58" w:rsidRPr="00C57C77" w:rsidTr="004E546E">
        <w:trPr>
          <w:tblCellSpacing w:w="15" w:type="dxa"/>
        </w:trPr>
        <w:tc>
          <w:tcPr>
            <w:tcW w:w="3555" w:type="dxa"/>
          </w:tcPr>
          <w:p w:rsidR="00683F58" w:rsidRPr="00C57C77" w:rsidRDefault="00C57C77" w:rsidP="00E26DDE">
            <w:pPr>
              <w:rPr>
                <w:bCs/>
              </w:rPr>
            </w:pPr>
            <w:r w:rsidRPr="00C57C77">
              <w:rPr>
                <w:bCs/>
              </w:rPr>
              <w:t>Communicate how technology is used to support instruction in the classroom</w:t>
            </w:r>
            <w:r w:rsidR="00E26DDE">
              <w:rPr>
                <w:bCs/>
              </w:rPr>
              <w:t xml:space="preserve"> 2</w:t>
            </w:r>
            <w:r w:rsidRPr="00C57C77">
              <w:rPr>
                <w:bCs/>
              </w:rPr>
              <w:t xml:space="preserve"> times per year</w:t>
            </w:r>
          </w:p>
        </w:tc>
        <w:tc>
          <w:tcPr>
            <w:tcW w:w="1050" w:type="dxa"/>
          </w:tcPr>
          <w:p w:rsidR="00683F58" w:rsidRPr="00C57C77" w:rsidRDefault="00F83299" w:rsidP="00103D52">
            <w:pPr>
              <w:rPr>
                <w:bCs/>
              </w:rPr>
            </w:pPr>
            <w:r>
              <w:rPr>
                <w:bCs/>
              </w:rPr>
              <w:t>2013-2016</w:t>
            </w:r>
          </w:p>
        </w:tc>
        <w:tc>
          <w:tcPr>
            <w:tcW w:w="3480" w:type="dxa"/>
          </w:tcPr>
          <w:p w:rsidR="00683F58" w:rsidRPr="00C57C77" w:rsidRDefault="00F83299" w:rsidP="00103D52">
            <w:pPr>
              <w:rPr>
                <w:bCs/>
              </w:rPr>
            </w:pPr>
            <w:r>
              <w:rPr>
                <w:bCs/>
              </w:rPr>
              <w:t>CIO, Communication Manager</w:t>
            </w:r>
          </w:p>
        </w:tc>
        <w:tc>
          <w:tcPr>
            <w:tcW w:w="3120" w:type="dxa"/>
          </w:tcPr>
          <w:p w:rsidR="00683F58" w:rsidRPr="00C57C77" w:rsidRDefault="00E26DDE" w:rsidP="00E26DDE">
            <w:pPr>
              <w:rPr>
                <w:bCs/>
              </w:rPr>
            </w:pPr>
            <w:r>
              <w:rPr>
                <w:bCs/>
              </w:rPr>
              <w:t>$5</w:t>
            </w:r>
            <w:r w:rsidR="00F83299">
              <w:rPr>
                <w:bCs/>
              </w:rPr>
              <w:t>K annually for mailings</w:t>
            </w:r>
          </w:p>
        </w:tc>
        <w:tc>
          <w:tcPr>
            <w:tcW w:w="1395" w:type="dxa"/>
          </w:tcPr>
          <w:p w:rsidR="00683F58" w:rsidRPr="00C57C77" w:rsidRDefault="00F83299" w:rsidP="00103D52">
            <w:pPr>
              <w:rPr>
                <w:bCs/>
              </w:rPr>
            </w:pPr>
            <w:r>
              <w:rPr>
                <w:bCs/>
              </w:rPr>
              <w:t>N/A</w:t>
            </w:r>
          </w:p>
        </w:tc>
      </w:tr>
    </w:tbl>
    <w:p w:rsidR="00A94067" w:rsidRDefault="00A94067" w:rsidP="00A94067"/>
    <w:p w:rsidR="00A94067" w:rsidRDefault="00A94067" w:rsidP="00A94067"/>
    <w:p w:rsidR="006F23C1" w:rsidRDefault="006F23C1" w:rsidP="006F23C1">
      <w:pPr>
        <w:pStyle w:val="Heading1"/>
        <w:jc w:val="center"/>
        <w:rPr>
          <w:sz w:val="32"/>
        </w:rPr>
      </w:pPr>
      <w:r w:rsidRPr="005E6D7F">
        <w:rPr>
          <w:sz w:val="32"/>
        </w:rPr>
        <w:t xml:space="preserve">Technology Focus Area </w:t>
      </w:r>
      <w:r>
        <w:rPr>
          <w:sz w:val="32"/>
        </w:rPr>
        <w:t xml:space="preserve">3 </w:t>
      </w:r>
      <w:r w:rsidRPr="005E6D7F">
        <w:rPr>
          <w:sz w:val="32"/>
        </w:rPr>
        <w:t xml:space="preserve">– </w:t>
      </w:r>
      <w:r>
        <w:rPr>
          <w:sz w:val="32"/>
        </w:rPr>
        <w:t>Administration, Data Management, Communication Process</w:t>
      </w:r>
    </w:p>
    <w:p w:rsidR="006F23C1" w:rsidRDefault="006F23C1" w:rsidP="006F23C1">
      <w:pPr>
        <w:jc w:val="center"/>
      </w:pPr>
      <w:r>
        <w:t xml:space="preserve">The following tables list the </w:t>
      </w:r>
      <w:r w:rsidR="00082A53">
        <w:t>2013 - 2016</w:t>
      </w:r>
      <w:r>
        <w:t xml:space="preserve"> Technology Goals, Strategies, and Activities.</w:t>
      </w:r>
    </w:p>
    <w:p w:rsidR="006F23C1" w:rsidRDefault="006F23C1" w:rsidP="006F23C1">
      <w:pPr>
        <w:jc w:val="center"/>
      </w:pPr>
      <w:r>
        <w:t>The Committee reviewed each strategy and activity and reported on the status.</w:t>
      </w:r>
    </w:p>
    <w:p w:rsidR="006F23C1" w:rsidRDefault="006F23C1" w:rsidP="006F23C1">
      <w:pPr>
        <w:jc w:val="center"/>
      </w:pPr>
    </w:p>
    <w:p w:rsidR="006F23C1" w:rsidRDefault="006F23C1" w:rsidP="006F23C1">
      <w:pPr>
        <w:jc w:val="center"/>
      </w:pPr>
      <w:r w:rsidRPr="005741FB">
        <w:t xml:space="preserve">CSIP Goal </w:t>
      </w:r>
      <w:r w:rsidR="00C57C77">
        <w:t>5</w:t>
      </w:r>
      <w:r w:rsidRPr="005741FB">
        <w:t>:</w:t>
      </w:r>
      <w:r w:rsidRPr="00C57C77">
        <w:t xml:space="preserve"> </w:t>
      </w:r>
      <w:r w:rsidR="00C57C77" w:rsidRPr="00C57C77">
        <w:t>Govern the LEA/District in an efficient and effective manner providing leadership and representation to benefit the students, staff, and patrons of the district.</w:t>
      </w:r>
    </w:p>
    <w:p w:rsidR="00B37B6B" w:rsidRPr="00C57C77" w:rsidRDefault="006F23C1" w:rsidP="00144EF5">
      <w:pPr>
        <w:jc w:val="center"/>
        <w:rPr>
          <w:b/>
        </w:rPr>
      </w:pPr>
      <w:r w:rsidRPr="00C57C77">
        <w:rPr>
          <w:b/>
        </w:rPr>
        <w:t>Objective</w:t>
      </w:r>
      <w:r w:rsidR="00144EF5" w:rsidRPr="00C57C77">
        <w:rPr>
          <w:b/>
        </w:rPr>
        <w:t xml:space="preserve">: </w:t>
      </w:r>
      <w:r w:rsidR="00C57C77" w:rsidRPr="00C57C77">
        <w:rPr>
          <w:b/>
        </w:rPr>
        <w:t>To provide adequate funding to support the technology program</w:t>
      </w:r>
    </w:p>
    <w:p w:rsidR="006F23C1" w:rsidRPr="00BF6A52" w:rsidRDefault="006F23C1" w:rsidP="00144EF5">
      <w:pPr>
        <w:jc w:val="center"/>
      </w:pPr>
      <w:r w:rsidRPr="00EE3B5C">
        <w:rPr>
          <w:highlight w:val="yellow"/>
        </w:rPr>
        <w:t xml:space="preserve">Strategy </w:t>
      </w:r>
      <w:r w:rsidR="00144EF5" w:rsidRPr="00EE3B5C">
        <w:rPr>
          <w:highlight w:val="yellow"/>
        </w:rPr>
        <w:t>2</w:t>
      </w:r>
      <w:r w:rsidRPr="00EE3B5C">
        <w:rPr>
          <w:highlight w:val="yellow"/>
        </w:rPr>
        <w:t xml:space="preserve">:  </w:t>
      </w:r>
      <w:r w:rsidR="00EE3B5C" w:rsidRPr="00EE3B5C">
        <w:rPr>
          <w:highlight w:val="yellow"/>
        </w:rPr>
        <w:t>To include priority funding each budget year for recurring technology costs and providing equity among grade levels.</w:t>
      </w:r>
    </w:p>
    <w:p w:rsidR="006F23C1" w:rsidRDefault="006F23C1" w:rsidP="006F23C1">
      <w:pPr>
        <w:shd w:val="pct50" w:color="FFFFFF" w:fill="C0C0C0"/>
        <w:ind w:left="1080"/>
        <w:jc w:val="center"/>
      </w:pPr>
      <w:r w:rsidRPr="001D2DA4">
        <w:t xml:space="preserve">(CSIP 1, </w:t>
      </w:r>
      <w:r>
        <w:t>2</w:t>
      </w:r>
      <w:r w:rsidRPr="001D2DA4">
        <w:t xml:space="preserve">, </w:t>
      </w:r>
      <w:r>
        <w:t>3</w:t>
      </w:r>
      <w:r w:rsidRPr="001D2DA4">
        <w:t>,</w:t>
      </w:r>
      <w:r>
        <w:t xml:space="preserve"> 4, 5,</w:t>
      </w:r>
      <w:r w:rsidRPr="001D2DA4">
        <w:t xml:space="preserve"> 6)</w:t>
      </w:r>
      <w:r>
        <w:t xml:space="preserve">   (MSIP 6.2, 7.5) (METSP S1 T1 A2)</w:t>
      </w:r>
    </w:p>
    <w:p w:rsidR="006F23C1" w:rsidRPr="002E497F" w:rsidRDefault="006F23C1" w:rsidP="006F23C1">
      <w:pPr>
        <w:shd w:val="pct50" w:color="FFFFFF" w:fill="C0C0C0"/>
        <w:ind w:left="1080"/>
        <w:jc w:val="center"/>
      </w:pPr>
      <w:r>
        <w:t xml:space="preserve">Progress Measures: </w:t>
      </w:r>
    </w:p>
    <w:tbl>
      <w:tblPr>
        <w:tblpPr w:leftFromText="180" w:rightFromText="180" w:vertAnchor="text" w:horzAnchor="margin" w:tblpXSpec="right" w:tblpY="123"/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0"/>
        <w:gridCol w:w="1080"/>
        <w:gridCol w:w="3510"/>
        <w:gridCol w:w="3150"/>
        <w:gridCol w:w="1440"/>
      </w:tblGrid>
      <w:tr w:rsidR="00E26DDE" w:rsidRPr="00103D52" w:rsidTr="00E26DDE">
        <w:trPr>
          <w:tblCellSpacing w:w="15" w:type="dxa"/>
        </w:trPr>
        <w:tc>
          <w:tcPr>
            <w:tcW w:w="3555" w:type="dxa"/>
            <w:hideMark/>
          </w:tcPr>
          <w:p w:rsidR="00E26DDE" w:rsidRPr="00103D52" w:rsidRDefault="00E26DDE" w:rsidP="00E26DDE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>Action Step/ Activity</w:t>
            </w:r>
          </w:p>
        </w:tc>
        <w:tc>
          <w:tcPr>
            <w:tcW w:w="1050" w:type="dxa"/>
            <w:hideMark/>
          </w:tcPr>
          <w:p w:rsidR="00E26DDE" w:rsidRPr="00103D52" w:rsidRDefault="00E26DDE" w:rsidP="00E26DDE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>Time Line</w:t>
            </w:r>
          </w:p>
        </w:tc>
        <w:tc>
          <w:tcPr>
            <w:tcW w:w="3480" w:type="dxa"/>
            <w:hideMark/>
          </w:tcPr>
          <w:p w:rsidR="00E26DDE" w:rsidRPr="00103D52" w:rsidRDefault="00E26DDE" w:rsidP="00E26DDE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Responsible 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Person(s)</w:t>
            </w:r>
          </w:p>
        </w:tc>
        <w:tc>
          <w:tcPr>
            <w:tcW w:w="3120" w:type="dxa"/>
            <w:hideMark/>
          </w:tcPr>
          <w:p w:rsidR="00E26DDE" w:rsidRPr="00103D52" w:rsidRDefault="00E26DDE" w:rsidP="00E26DD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Additional Resource/Costs</w:t>
            </w:r>
          </w:p>
        </w:tc>
        <w:tc>
          <w:tcPr>
            <w:tcW w:w="1395" w:type="dxa"/>
            <w:hideMark/>
          </w:tcPr>
          <w:p w:rsidR="00E26DDE" w:rsidRPr="00103D52" w:rsidRDefault="00E26DDE" w:rsidP="00E26DDE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>Funding Source</w:t>
            </w:r>
          </w:p>
        </w:tc>
      </w:tr>
      <w:tr w:rsidR="00E26DDE" w:rsidRPr="006C347D" w:rsidTr="00E26DDE">
        <w:trPr>
          <w:tblCellSpacing w:w="15" w:type="dxa"/>
        </w:trPr>
        <w:tc>
          <w:tcPr>
            <w:tcW w:w="3555" w:type="dxa"/>
          </w:tcPr>
          <w:p w:rsidR="00E26DDE" w:rsidRPr="006C347D" w:rsidRDefault="00E26DDE" w:rsidP="00E26DDE">
            <w:pPr>
              <w:rPr>
                <w:bCs/>
              </w:rPr>
            </w:pPr>
            <w:r w:rsidRPr="006C347D">
              <w:t>The annual technology budget will reflect line items that cover the maintenance and support costs (TCO) of technology assets.</w:t>
            </w:r>
          </w:p>
        </w:tc>
        <w:tc>
          <w:tcPr>
            <w:tcW w:w="1050" w:type="dxa"/>
          </w:tcPr>
          <w:p w:rsidR="00E26DDE" w:rsidRPr="006C347D" w:rsidRDefault="00E26DDE" w:rsidP="00E26DDE">
            <w:pPr>
              <w:rPr>
                <w:bCs/>
              </w:rPr>
            </w:pPr>
            <w:r>
              <w:rPr>
                <w:bCs/>
              </w:rPr>
              <w:t>2013-2016</w:t>
            </w:r>
            <w:r w:rsidRPr="006C347D">
              <w:rPr>
                <w:bCs/>
              </w:rPr>
              <w:tab/>
            </w:r>
            <w:r w:rsidRPr="006C347D">
              <w:rPr>
                <w:bCs/>
              </w:rPr>
              <w:tab/>
            </w:r>
            <w:r w:rsidRPr="006C347D">
              <w:rPr>
                <w:bCs/>
              </w:rPr>
              <w:tab/>
            </w:r>
          </w:p>
        </w:tc>
        <w:tc>
          <w:tcPr>
            <w:tcW w:w="3480" w:type="dxa"/>
          </w:tcPr>
          <w:p w:rsidR="00E26DDE" w:rsidRPr="006C347D" w:rsidRDefault="00E26DDE" w:rsidP="00E26DDE">
            <w:pPr>
              <w:rPr>
                <w:bCs/>
              </w:rPr>
            </w:pPr>
            <w:r w:rsidRPr="006C347D">
              <w:rPr>
                <w:bCs/>
              </w:rPr>
              <w:t>CIO, Director of Finance, CFO</w:t>
            </w:r>
          </w:p>
        </w:tc>
        <w:tc>
          <w:tcPr>
            <w:tcW w:w="3120" w:type="dxa"/>
          </w:tcPr>
          <w:p w:rsidR="00E26DDE" w:rsidRPr="006C347D" w:rsidRDefault="00E26DDE" w:rsidP="00E26DDE">
            <w:pPr>
              <w:rPr>
                <w:bCs/>
              </w:rPr>
            </w:pPr>
            <w:r>
              <w:rPr>
                <w:bCs/>
              </w:rPr>
              <w:t>N</w:t>
            </w:r>
            <w:r w:rsidRPr="006C347D">
              <w:rPr>
                <w:bCs/>
              </w:rPr>
              <w:t>ONE</w:t>
            </w:r>
          </w:p>
        </w:tc>
        <w:tc>
          <w:tcPr>
            <w:tcW w:w="1395" w:type="dxa"/>
          </w:tcPr>
          <w:p w:rsidR="00E26DDE" w:rsidRPr="006C347D" w:rsidRDefault="00E26DDE" w:rsidP="00E26DDE">
            <w:pPr>
              <w:rPr>
                <w:bCs/>
              </w:rPr>
            </w:pPr>
            <w:r w:rsidRPr="006C347D">
              <w:rPr>
                <w:bCs/>
              </w:rPr>
              <w:t>N/A</w:t>
            </w:r>
          </w:p>
        </w:tc>
      </w:tr>
      <w:tr w:rsidR="00E26DDE" w:rsidRPr="006C347D" w:rsidTr="00E26DDE">
        <w:trPr>
          <w:tblCellSpacing w:w="15" w:type="dxa"/>
        </w:trPr>
        <w:tc>
          <w:tcPr>
            <w:tcW w:w="3555" w:type="dxa"/>
          </w:tcPr>
          <w:p w:rsidR="00E26DDE" w:rsidRPr="006C347D" w:rsidRDefault="00E26DDE" w:rsidP="00E26DDE">
            <w:pPr>
              <w:rPr>
                <w:bCs/>
              </w:rPr>
            </w:pPr>
            <w:r>
              <w:rPr>
                <w:bCs/>
              </w:rPr>
              <w:t xml:space="preserve">The annual </w:t>
            </w:r>
            <w:r w:rsidRPr="006C347D">
              <w:rPr>
                <w:bCs/>
              </w:rPr>
              <w:t>te</w:t>
            </w:r>
            <w:r>
              <w:rPr>
                <w:bCs/>
              </w:rPr>
              <w:t>c</w:t>
            </w:r>
            <w:r w:rsidRPr="006C347D">
              <w:rPr>
                <w:bCs/>
              </w:rPr>
              <w:t>hnology budget will</w:t>
            </w:r>
            <w:r>
              <w:rPr>
                <w:bCs/>
              </w:rPr>
              <w:t xml:space="preserve"> include an allocation</w:t>
            </w:r>
            <w:r w:rsidRPr="006C347D">
              <w:rPr>
                <w:bCs/>
              </w:rPr>
              <w:t xml:space="preserve"> to address the gaps in meeting the district defined Minimum Classroom Technology Standards</w:t>
            </w:r>
          </w:p>
        </w:tc>
        <w:tc>
          <w:tcPr>
            <w:tcW w:w="1050" w:type="dxa"/>
          </w:tcPr>
          <w:p w:rsidR="00E26DDE" w:rsidRPr="000C6726" w:rsidRDefault="00E26DDE" w:rsidP="00E26DDE">
            <w:r w:rsidRPr="000C6726">
              <w:t>2013-2016</w:t>
            </w:r>
          </w:p>
        </w:tc>
        <w:tc>
          <w:tcPr>
            <w:tcW w:w="3480" w:type="dxa"/>
          </w:tcPr>
          <w:p w:rsidR="00E26DDE" w:rsidRPr="00FF6A31" w:rsidRDefault="00E26DDE" w:rsidP="00E26DDE">
            <w:r w:rsidRPr="00FF6A31">
              <w:t>CIO, Director of Finance, CFO</w:t>
            </w:r>
          </w:p>
        </w:tc>
        <w:tc>
          <w:tcPr>
            <w:tcW w:w="3120" w:type="dxa"/>
          </w:tcPr>
          <w:p w:rsidR="00E26DDE" w:rsidRPr="00FF6A31" w:rsidRDefault="00E26DDE" w:rsidP="00E26DDE">
            <w:r w:rsidRPr="00FF6A31">
              <w:t>NONE</w:t>
            </w:r>
          </w:p>
        </w:tc>
        <w:tc>
          <w:tcPr>
            <w:tcW w:w="1395" w:type="dxa"/>
          </w:tcPr>
          <w:p w:rsidR="00E26DDE" w:rsidRDefault="00E26DDE" w:rsidP="00E26DDE">
            <w:r w:rsidRPr="00FF6A31">
              <w:t>N/A</w:t>
            </w:r>
          </w:p>
        </w:tc>
      </w:tr>
      <w:tr w:rsidR="00E26DDE" w:rsidRPr="00297E26" w:rsidTr="00E26DDE">
        <w:trPr>
          <w:tblCellSpacing w:w="15" w:type="dxa"/>
        </w:trPr>
        <w:tc>
          <w:tcPr>
            <w:tcW w:w="3555" w:type="dxa"/>
          </w:tcPr>
          <w:p w:rsidR="00E26DDE" w:rsidRPr="00297E26" w:rsidRDefault="00E26DDE" w:rsidP="00E26DDE">
            <w:pPr>
              <w:rPr>
                <w:bCs/>
              </w:rPr>
            </w:pPr>
            <w:r w:rsidRPr="00297E26">
              <w:rPr>
                <w:bCs/>
              </w:rPr>
              <w:lastRenderedPageBreak/>
              <w:t>Identify and participate in 2 competitive grant opportunities per fiscal year relating to technology and/or technology professional learning</w:t>
            </w:r>
          </w:p>
        </w:tc>
        <w:tc>
          <w:tcPr>
            <w:tcW w:w="1050" w:type="dxa"/>
          </w:tcPr>
          <w:p w:rsidR="00E26DDE" w:rsidRPr="00297E26" w:rsidRDefault="00E26DDE" w:rsidP="00E26DDE">
            <w:pPr>
              <w:rPr>
                <w:bCs/>
              </w:rPr>
            </w:pPr>
            <w:r>
              <w:rPr>
                <w:bCs/>
              </w:rPr>
              <w:t>2013-2016</w:t>
            </w:r>
          </w:p>
        </w:tc>
        <w:tc>
          <w:tcPr>
            <w:tcW w:w="3480" w:type="dxa"/>
          </w:tcPr>
          <w:p w:rsidR="00E26DDE" w:rsidRPr="00297E26" w:rsidRDefault="00E26DDE" w:rsidP="00E26DDE">
            <w:pPr>
              <w:rPr>
                <w:bCs/>
              </w:rPr>
            </w:pPr>
            <w:r>
              <w:rPr>
                <w:bCs/>
              </w:rPr>
              <w:t>CIO and Academic Team members</w:t>
            </w:r>
          </w:p>
        </w:tc>
        <w:tc>
          <w:tcPr>
            <w:tcW w:w="3120" w:type="dxa"/>
          </w:tcPr>
          <w:p w:rsidR="00E26DDE" w:rsidRPr="00297E26" w:rsidRDefault="00E26DDE" w:rsidP="00E26DDE">
            <w:pPr>
              <w:rPr>
                <w:bCs/>
              </w:rPr>
            </w:pPr>
            <w:r>
              <w:rPr>
                <w:bCs/>
              </w:rPr>
              <w:t>NONE</w:t>
            </w:r>
          </w:p>
        </w:tc>
        <w:tc>
          <w:tcPr>
            <w:tcW w:w="1395" w:type="dxa"/>
          </w:tcPr>
          <w:p w:rsidR="00E26DDE" w:rsidRPr="00297E26" w:rsidRDefault="00E26DDE" w:rsidP="00E26DDE">
            <w:pPr>
              <w:rPr>
                <w:bCs/>
              </w:rPr>
            </w:pPr>
            <w:r>
              <w:rPr>
                <w:bCs/>
              </w:rPr>
              <w:t>N/A</w:t>
            </w:r>
          </w:p>
        </w:tc>
      </w:tr>
      <w:tr w:rsidR="00E26DDE" w:rsidRPr="00297E26" w:rsidTr="00E26DDE">
        <w:trPr>
          <w:tblCellSpacing w:w="15" w:type="dxa"/>
        </w:trPr>
        <w:tc>
          <w:tcPr>
            <w:tcW w:w="3555" w:type="dxa"/>
          </w:tcPr>
          <w:p w:rsidR="00E26DDE" w:rsidRPr="00297E26" w:rsidRDefault="00E26DDE" w:rsidP="00E26DDE">
            <w:pPr>
              <w:rPr>
                <w:bCs/>
              </w:rPr>
            </w:pPr>
            <w:r w:rsidRPr="00297E26">
              <w:rPr>
                <w:bCs/>
              </w:rPr>
              <w:t>District will participate in the USAC E-rate funding on an annual basis</w:t>
            </w:r>
          </w:p>
        </w:tc>
        <w:tc>
          <w:tcPr>
            <w:tcW w:w="1050" w:type="dxa"/>
          </w:tcPr>
          <w:p w:rsidR="00E26DDE" w:rsidRPr="00297E26" w:rsidRDefault="00E26DDE" w:rsidP="00E26DDE">
            <w:pPr>
              <w:rPr>
                <w:bCs/>
              </w:rPr>
            </w:pPr>
            <w:r>
              <w:rPr>
                <w:bCs/>
              </w:rPr>
              <w:t>2013-2016</w:t>
            </w:r>
          </w:p>
        </w:tc>
        <w:tc>
          <w:tcPr>
            <w:tcW w:w="3480" w:type="dxa"/>
          </w:tcPr>
          <w:p w:rsidR="00E26DDE" w:rsidRPr="00297E26" w:rsidRDefault="00E26DDE" w:rsidP="00E26DDE">
            <w:pPr>
              <w:rPr>
                <w:bCs/>
              </w:rPr>
            </w:pPr>
            <w:r>
              <w:rPr>
                <w:bCs/>
              </w:rPr>
              <w:t>CIO</w:t>
            </w:r>
          </w:p>
        </w:tc>
        <w:tc>
          <w:tcPr>
            <w:tcW w:w="3120" w:type="dxa"/>
          </w:tcPr>
          <w:p w:rsidR="00E26DDE" w:rsidRPr="00297E26" w:rsidRDefault="00E26DDE" w:rsidP="00E26DDE">
            <w:pPr>
              <w:rPr>
                <w:bCs/>
              </w:rPr>
            </w:pPr>
            <w:r>
              <w:rPr>
                <w:bCs/>
              </w:rPr>
              <w:t>NONE</w:t>
            </w:r>
          </w:p>
        </w:tc>
        <w:tc>
          <w:tcPr>
            <w:tcW w:w="1395" w:type="dxa"/>
          </w:tcPr>
          <w:p w:rsidR="00E26DDE" w:rsidRPr="00297E26" w:rsidRDefault="00E26DDE" w:rsidP="00E26DDE">
            <w:pPr>
              <w:rPr>
                <w:bCs/>
              </w:rPr>
            </w:pPr>
            <w:r>
              <w:rPr>
                <w:bCs/>
              </w:rPr>
              <w:t>N/A</w:t>
            </w:r>
          </w:p>
        </w:tc>
      </w:tr>
    </w:tbl>
    <w:p w:rsidR="006F23C1" w:rsidRDefault="006F23C1" w:rsidP="006F23C1">
      <w:pPr>
        <w:pStyle w:val="Heading1"/>
        <w:jc w:val="center"/>
        <w:rPr>
          <w:b w:val="0"/>
          <w:u w:val="none"/>
        </w:rPr>
      </w:pPr>
    </w:p>
    <w:p w:rsidR="006F23C1" w:rsidRDefault="006F23C1" w:rsidP="006F23C1"/>
    <w:p w:rsidR="006F23C1" w:rsidRDefault="006F23C1" w:rsidP="006F23C1"/>
    <w:p w:rsidR="006F23C1" w:rsidRDefault="006F23C1" w:rsidP="006F23C1"/>
    <w:p w:rsidR="0097476C" w:rsidRDefault="0097476C" w:rsidP="00A94067"/>
    <w:p w:rsidR="004E546E" w:rsidRDefault="004E546E" w:rsidP="009B200B">
      <w:pPr>
        <w:pStyle w:val="Heading1"/>
        <w:jc w:val="center"/>
        <w:rPr>
          <w:sz w:val="32"/>
        </w:rPr>
      </w:pPr>
    </w:p>
    <w:p w:rsidR="004E546E" w:rsidRDefault="004E546E" w:rsidP="004E546E"/>
    <w:p w:rsidR="004E546E" w:rsidRDefault="004E546E" w:rsidP="004E546E"/>
    <w:p w:rsidR="004E546E" w:rsidRPr="004E546E" w:rsidRDefault="004E546E" w:rsidP="004E546E"/>
    <w:p w:rsidR="004E546E" w:rsidRDefault="004E546E" w:rsidP="009B200B">
      <w:pPr>
        <w:pStyle w:val="Heading1"/>
        <w:jc w:val="center"/>
        <w:rPr>
          <w:sz w:val="32"/>
        </w:rPr>
      </w:pPr>
    </w:p>
    <w:p w:rsidR="00E26DDE" w:rsidRDefault="00E26DDE" w:rsidP="00E26DDE"/>
    <w:p w:rsidR="00E26DDE" w:rsidRDefault="00E26DDE" w:rsidP="00E26DDE"/>
    <w:p w:rsidR="00E26DDE" w:rsidRPr="00E26DDE" w:rsidRDefault="00E26DDE" w:rsidP="00E26DDE"/>
    <w:p w:rsidR="004E546E" w:rsidRDefault="004E546E" w:rsidP="009B200B">
      <w:pPr>
        <w:pStyle w:val="Heading1"/>
        <w:jc w:val="center"/>
        <w:rPr>
          <w:sz w:val="32"/>
        </w:rPr>
      </w:pPr>
    </w:p>
    <w:p w:rsidR="004E546E" w:rsidRDefault="004E546E" w:rsidP="009B200B">
      <w:pPr>
        <w:pStyle w:val="Heading1"/>
        <w:jc w:val="center"/>
        <w:rPr>
          <w:sz w:val="32"/>
        </w:rPr>
      </w:pPr>
    </w:p>
    <w:p w:rsidR="004E546E" w:rsidRDefault="004E546E" w:rsidP="009B200B">
      <w:pPr>
        <w:pStyle w:val="Heading1"/>
        <w:jc w:val="center"/>
        <w:rPr>
          <w:sz w:val="32"/>
        </w:rPr>
      </w:pPr>
    </w:p>
    <w:p w:rsidR="004E546E" w:rsidRDefault="004E546E" w:rsidP="009B200B">
      <w:pPr>
        <w:pStyle w:val="Heading1"/>
        <w:jc w:val="center"/>
        <w:rPr>
          <w:sz w:val="32"/>
        </w:rPr>
      </w:pPr>
    </w:p>
    <w:p w:rsidR="004E546E" w:rsidRDefault="004E546E" w:rsidP="009B200B">
      <w:pPr>
        <w:pStyle w:val="Heading1"/>
        <w:jc w:val="center"/>
        <w:rPr>
          <w:sz w:val="32"/>
        </w:rPr>
      </w:pPr>
    </w:p>
    <w:p w:rsidR="009B200B" w:rsidRDefault="009B200B" w:rsidP="009B200B">
      <w:pPr>
        <w:pStyle w:val="Heading1"/>
        <w:jc w:val="center"/>
        <w:rPr>
          <w:sz w:val="32"/>
        </w:rPr>
      </w:pPr>
      <w:r w:rsidRPr="005E6D7F">
        <w:rPr>
          <w:sz w:val="32"/>
        </w:rPr>
        <w:t xml:space="preserve">Technology Focus Area </w:t>
      </w:r>
      <w:r>
        <w:rPr>
          <w:sz w:val="32"/>
        </w:rPr>
        <w:t xml:space="preserve">3 </w:t>
      </w:r>
      <w:r w:rsidRPr="005E6D7F">
        <w:rPr>
          <w:sz w:val="32"/>
        </w:rPr>
        <w:t xml:space="preserve">– </w:t>
      </w:r>
      <w:r>
        <w:rPr>
          <w:sz w:val="32"/>
        </w:rPr>
        <w:t>Administration, Data Management, Communication Process</w:t>
      </w:r>
    </w:p>
    <w:p w:rsidR="009B200B" w:rsidRDefault="009B200B" w:rsidP="009B200B">
      <w:pPr>
        <w:jc w:val="center"/>
      </w:pPr>
      <w:r>
        <w:t xml:space="preserve">The following tables list the </w:t>
      </w:r>
      <w:r w:rsidR="00082A53">
        <w:t>2013 - 2016</w:t>
      </w:r>
      <w:r>
        <w:t xml:space="preserve"> Technology Goals, </w:t>
      </w:r>
      <w:r w:rsidR="00357FCB">
        <w:t>Strateg</w:t>
      </w:r>
      <w:r w:rsidR="005741FB">
        <w:t>ies</w:t>
      </w:r>
      <w:r>
        <w:t>, and Activities.</w:t>
      </w:r>
    </w:p>
    <w:p w:rsidR="009B200B" w:rsidRDefault="009B200B" w:rsidP="009B200B">
      <w:pPr>
        <w:jc w:val="center"/>
      </w:pPr>
      <w:r>
        <w:t xml:space="preserve">The Committee reviewed each </w:t>
      </w:r>
      <w:r w:rsidR="00185B19">
        <w:t>s</w:t>
      </w:r>
      <w:r w:rsidR="00357FCB">
        <w:t>trategy</w:t>
      </w:r>
      <w:r>
        <w:t xml:space="preserve"> and activity and reported on the status.</w:t>
      </w:r>
    </w:p>
    <w:p w:rsidR="009B200B" w:rsidRDefault="009B200B" w:rsidP="009B200B">
      <w:pPr>
        <w:jc w:val="center"/>
      </w:pPr>
    </w:p>
    <w:p w:rsidR="004F24AB" w:rsidRDefault="00A94067" w:rsidP="004F24AB">
      <w:pPr>
        <w:jc w:val="center"/>
      </w:pPr>
      <w:r w:rsidRPr="005741FB">
        <w:t xml:space="preserve">CSIP </w:t>
      </w:r>
      <w:r w:rsidR="009B200B" w:rsidRPr="005741FB">
        <w:t xml:space="preserve">Goal </w:t>
      </w:r>
      <w:r w:rsidR="004F24AB">
        <w:t>5</w:t>
      </w:r>
      <w:r w:rsidR="009B200B" w:rsidRPr="005741FB">
        <w:t>:</w:t>
      </w:r>
      <w:r w:rsidR="009B200B">
        <w:t xml:space="preserve"> </w:t>
      </w:r>
      <w:r w:rsidR="004F24AB" w:rsidRPr="00C57C77">
        <w:t>Govern the LEA/District in an efficient and effective manner providing leadership and representation to benefit the students, staff, and patrons of the district.</w:t>
      </w:r>
    </w:p>
    <w:p w:rsidR="00F87A41" w:rsidRPr="004F24AB" w:rsidRDefault="00F87A41" w:rsidP="00F87A41">
      <w:pPr>
        <w:jc w:val="center"/>
        <w:rPr>
          <w:b/>
        </w:rPr>
      </w:pPr>
      <w:r w:rsidRPr="004F24AB">
        <w:rPr>
          <w:b/>
        </w:rPr>
        <w:t xml:space="preserve">Objective:  </w:t>
      </w:r>
      <w:proofErr w:type="spellStart"/>
      <w:r w:rsidR="00E26DDE">
        <w:rPr>
          <w:b/>
        </w:rPr>
        <w:t>Imporve</w:t>
      </w:r>
      <w:proofErr w:type="spellEnd"/>
      <w:r w:rsidR="004F24AB">
        <w:rPr>
          <w:b/>
        </w:rPr>
        <w:t xml:space="preserve"> control and more information</w:t>
      </w:r>
      <w:r w:rsidR="004F24AB" w:rsidRPr="004F24AB">
        <w:rPr>
          <w:b/>
        </w:rPr>
        <w:t xml:space="preserve"> </w:t>
      </w:r>
      <w:r w:rsidR="00E26DDE">
        <w:rPr>
          <w:b/>
        </w:rPr>
        <w:t xml:space="preserve">collection of </w:t>
      </w:r>
      <w:r w:rsidR="004F24AB">
        <w:rPr>
          <w:b/>
        </w:rPr>
        <w:t>technology operation</w:t>
      </w:r>
      <w:r w:rsidR="00E26DDE">
        <w:rPr>
          <w:b/>
        </w:rPr>
        <w:t>s.</w:t>
      </w:r>
    </w:p>
    <w:p w:rsidR="00B37B6B" w:rsidRDefault="00357FCB" w:rsidP="009B200B">
      <w:pPr>
        <w:shd w:val="pct50" w:color="FFFFFF" w:fill="C0C0C0"/>
        <w:ind w:left="1080"/>
        <w:jc w:val="center"/>
      </w:pPr>
      <w:r w:rsidRPr="004F24AB">
        <w:rPr>
          <w:highlight w:val="yellow"/>
        </w:rPr>
        <w:t>Strategy</w:t>
      </w:r>
      <w:r w:rsidR="009B200B" w:rsidRPr="004F24AB">
        <w:rPr>
          <w:highlight w:val="yellow"/>
        </w:rPr>
        <w:t xml:space="preserve"> </w:t>
      </w:r>
      <w:r w:rsidR="00144EF5" w:rsidRPr="004F24AB">
        <w:rPr>
          <w:highlight w:val="yellow"/>
        </w:rPr>
        <w:t>3</w:t>
      </w:r>
      <w:r w:rsidR="009B200B" w:rsidRPr="004F24AB">
        <w:rPr>
          <w:highlight w:val="yellow"/>
        </w:rPr>
        <w:t xml:space="preserve">:  </w:t>
      </w:r>
      <w:r w:rsidR="004F24AB" w:rsidRPr="004F24AB">
        <w:rPr>
          <w:highlight w:val="yellow"/>
        </w:rPr>
        <w:t>Implement technology systems for inventory control, user access and mobile device management</w:t>
      </w:r>
      <w:r w:rsidR="004F24AB">
        <w:t xml:space="preserve"> </w:t>
      </w:r>
    </w:p>
    <w:p w:rsidR="009B200B" w:rsidRDefault="009B200B" w:rsidP="009B200B">
      <w:pPr>
        <w:shd w:val="pct50" w:color="FFFFFF" w:fill="C0C0C0"/>
        <w:ind w:left="1080"/>
        <w:jc w:val="center"/>
      </w:pPr>
      <w:r>
        <w:t>(CSIP 1, 2, 3, 4, 5, 6) (MSIP 7.5)</w:t>
      </w:r>
      <w:r w:rsidR="009F4B2D">
        <w:t xml:space="preserve"> (METSP A2)</w:t>
      </w:r>
    </w:p>
    <w:tbl>
      <w:tblPr>
        <w:tblpPr w:leftFromText="180" w:rightFromText="180" w:vertAnchor="text" w:horzAnchor="margin" w:tblpXSpec="right" w:tblpY="381"/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30"/>
        <w:gridCol w:w="1080"/>
        <w:gridCol w:w="3510"/>
        <w:gridCol w:w="3150"/>
        <w:gridCol w:w="1440"/>
      </w:tblGrid>
      <w:tr w:rsidR="004E546E" w:rsidRPr="00103D52" w:rsidTr="004E546E">
        <w:trPr>
          <w:tblCellSpacing w:w="15" w:type="dxa"/>
        </w:trPr>
        <w:tc>
          <w:tcPr>
            <w:tcW w:w="3285" w:type="dxa"/>
            <w:hideMark/>
          </w:tcPr>
          <w:p w:rsidR="004E546E" w:rsidRPr="00103D52" w:rsidRDefault="004E546E" w:rsidP="004E546E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>Action Step/ Activity</w:t>
            </w:r>
          </w:p>
        </w:tc>
        <w:tc>
          <w:tcPr>
            <w:tcW w:w="1050" w:type="dxa"/>
            <w:hideMark/>
          </w:tcPr>
          <w:p w:rsidR="004E546E" w:rsidRPr="00103D52" w:rsidRDefault="004E546E" w:rsidP="004E546E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>Time Line</w:t>
            </w:r>
          </w:p>
        </w:tc>
        <w:tc>
          <w:tcPr>
            <w:tcW w:w="3480" w:type="dxa"/>
            <w:hideMark/>
          </w:tcPr>
          <w:p w:rsidR="004E546E" w:rsidRPr="00103D52" w:rsidRDefault="004E546E" w:rsidP="004E546E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Responsible 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Person(s)</w:t>
            </w:r>
          </w:p>
        </w:tc>
        <w:tc>
          <w:tcPr>
            <w:tcW w:w="3120" w:type="dxa"/>
            <w:hideMark/>
          </w:tcPr>
          <w:p w:rsidR="004E546E" w:rsidRPr="00103D52" w:rsidRDefault="004E546E" w:rsidP="004E546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Additional Resource/Costs</w:t>
            </w:r>
          </w:p>
        </w:tc>
        <w:tc>
          <w:tcPr>
            <w:tcW w:w="1395" w:type="dxa"/>
            <w:hideMark/>
          </w:tcPr>
          <w:p w:rsidR="004E546E" w:rsidRPr="00103D52" w:rsidRDefault="004E546E" w:rsidP="004E546E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>Funding Source</w:t>
            </w:r>
          </w:p>
        </w:tc>
      </w:tr>
      <w:tr w:rsidR="004E546E" w:rsidRPr="006D0D02" w:rsidTr="004E546E">
        <w:trPr>
          <w:trHeight w:val="878"/>
          <w:tblCellSpacing w:w="15" w:type="dxa"/>
        </w:trPr>
        <w:tc>
          <w:tcPr>
            <w:tcW w:w="3285" w:type="dxa"/>
          </w:tcPr>
          <w:p w:rsidR="004E546E" w:rsidRPr="006D0D02" w:rsidRDefault="004E546E" w:rsidP="004E546E">
            <w:pPr>
              <w:rPr>
                <w:bCs/>
              </w:rPr>
            </w:pPr>
            <w:r w:rsidRPr="006D0D02">
              <w:rPr>
                <w:bCs/>
              </w:rPr>
              <w:lastRenderedPageBreak/>
              <w:t xml:space="preserve">Implement an integrated cloud-based ITAM/ITSM (IT assets and service management) system </w:t>
            </w:r>
          </w:p>
        </w:tc>
        <w:tc>
          <w:tcPr>
            <w:tcW w:w="1050" w:type="dxa"/>
          </w:tcPr>
          <w:p w:rsidR="004E546E" w:rsidRPr="006D0D02" w:rsidRDefault="004E546E" w:rsidP="004E546E">
            <w:pPr>
              <w:rPr>
                <w:bCs/>
              </w:rPr>
            </w:pPr>
            <w:r>
              <w:rPr>
                <w:bCs/>
              </w:rPr>
              <w:t>2013-2014</w:t>
            </w:r>
          </w:p>
        </w:tc>
        <w:tc>
          <w:tcPr>
            <w:tcW w:w="3480" w:type="dxa"/>
          </w:tcPr>
          <w:p w:rsidR="004E546E" w:rsidRPr="006D0D02" w:rsidRDefault="004E546E" w:rsidP="004E546E">
            <w:pPr>
              <w:rPr>
                <w:bCs/>
              </w:rPr>
            </w:pPr>
            <w:r>
              <w:rPr>
                <w:bCs/>
              </w:rPr>
              <w:t>CIO, Sr. IT Manager</w:t>
            </w:r>
          </w:p>
        </w:tc>
        <w:tc>
          <w:tcPr>
            <w:tcW w:w="3120" w:type="dxa"/>
          </w:tcPr>
          <w:p w:rsidR="004E546E" w:rsidRPr="006D0D02" w:rsidRDefault="004E546E" w:rsidP="004E546E">
            <w:pPr>
              <w:rPr>
                <w:bCs/>
              </w:rPr>
            </w:pPr>
            <w:r>
              <w:rPr>
                <w:bCs/>
              </w:rPr>
              <w:t>$10K annually</w:t>
            </w:r>
          </w:p>
        </w:tc>
        <w:tc>
          <w:tcPr>
            <w:tcW w:w="1395" w:type="dxa"/>
          </w:tcPr>
          <w:p w:rsidR="004E546E" w:rsidRPr="006D0D02" w:rsidRDefault="004E546E" w:rsidP="004E546E">
            <w:pPr>
              <w:rPr>
                <w:bCs/>
              </w:rPr>
            </w:pPr>
            <w:r>
              <w:rPr>
                <w:bCs/>
              </w:rPr>
              <w:t>Local Funds</w:t>
            </w:r>
          </w:p>
        </w:tc>
      </w:tr>
      <w:tr w:rsidR="004E546E" w:rsidRPr="006D0D02" w:rsidTr="004E546E">
        <w:trPr>
          <w:tblCellSpacing w:w="15" w:type="dxa"/>
        </w:trPr>
        <w:tc>
          <w:tcPr>
            <w:tcW w:w="3285" w:type="dxa"/>
          </w:tcPr>
          <w:p w:rsidR="004E546E" w:rsidRPr="006D0D02" w:rsidRDefault="00E26DDE" w:rsidP="004E546E">
            <w:pPr>
              <w:rPr>
                <w:bCs/>
              </w:rPr>
            </w:pPr>
            <w:r>
              <w:rPr>
                <w:bCs/>
              </w:rPr>
              <w:t>Implement</w:t>
            </w:r>
            <w:r w:rsidR="004E546E">
              <w:rPr>
                <w:bCs/>
              </w:rPr>
              <w:t xml:space="preserve"> the use of RFID tagging for inventory control of  mobile devices</w:t>
            </w:r>
          </w:p>
        </w:tc>
        <w:tc>
          <w:tcPr>
            <w:tcW w:w="1050" w:type="dxa"/>
          </w:tcPr>
          <w:p w:rsidR="004E546E" w:rsidRPr="006D0D02" w:rsidRDefault="004E546E" w:rsidP="004E546E">
            <w:pPr>
              <w:rPr>
                <w:bCs/>
              </w:rPr>
            </w:pPr>
            <w:r>
              <w:rPr>
                <w:bCs/>
              </w:rPr>
              <w:t>2013-2014</w:t>
            </w:r>
          </w:p>
        </w:tc>
        <w:tc>
          <w:tcPr>
            <w:tcW w:w="3480" w:type="dxa"/>
          </w:tcPr>
          <w:p w:rsidR="004E546E" w:rsidRPr="006D0D02" w:rsidRDefault="004E546E" w:rsidP="004E546E">
            <w:pPr>
              <w:rPr>
                <w:bCs/>
              </w:rPr>
            </w:pPr>
            <w:r>
              <w:rPr>
                <w:bCs/>
              </w:rPr>
              <w:t>CIO</w:t>
            </w:r>
          </w:p>
        </w:tc>
        <w:tc>
          <w:tcPr>
            <w:tcW w:w="3120" w:type="dxa"/>
          </w:tcPr>
          <w:p w:rsidR="004E546E" w:rsidRPr="006D0D02" w:rsidRDefault="004E546E" w:rsidP="004E546E">
            <w:pPr>
              <w:rPr>
                <w:bCs/>
              </w:rPr>
            </w:pPr>
            <w:r>
              <w:rPr>
                <w:bCs/>
              </w:rPr>
              <w:t>$15K</w:t>
            </w:r>
          </w:p>
        </w:tc>
        <w:tc>
          <w:tcPr>
            <w:tcW w:w="1395" w:type="dxa"/>
          </w:tcPr>
          <w:p w:rsidR="004E546E" w:rsidRPr="006D0D02" w:rsidRDefault="004E546E" w:rsidP="004E546E">
            <w:pPr>
              <w:rPr>
                <w:bCs/>
              </w:rPr>
            </w:pPr>
            <w:r>
              <w:rPr>
                <w:bCs/>
              </w:rPr>
              <w:t>Local Funds</w:t>
            </w:r>
          </w:p>
        </w:tc>
      </w:tr>
      <w:tr w:rsidR="004E546E" w:rsidRPr="006D0D02" w:rsidTr="004E546E">
        <w:trPr>
          <w:tblCellSpacing w:w="15" w:type="dxa"/>
        </w:trPr>
        <w:tc>
          <w:tcPr>
            <w:tcW w:w="3285" w:type="dxa"/>
          </w:tcPr>
          <w:p w:rsidR="004E546E" w:rsidRPr="006D0D02" w:rsidRDefault="004E546E" w:rsidP="004E546E">
            <w:pPr>
              <w:rPr>
                <w:bCs/>
              </w:rPr>
            </w:pPr>
            <w:r>
              <w:rPr>
                <w:bCs/>
              </w:rPr>
              <w:t>Implement an Identity management system for user access control</w:t>
            </w:r>
          </w:p>
        </w:tc>
        <w:tc>
          <w:tcPr>
            <w:tcW w:w="1050" w:type="dxa"/>
          </w:tcPr>
          <w:p w:rsidR="004E546E" w:rsidRPr="006D0D02" w:rsidRDefault="004E546E" w:rsidP="004E546E">
            <w:pPr>
              <w:rPr>
                <w:bCs/>
              </w:rPr>
            </w:pPr>
            <w:r>
              <w:rPr>
                <w:bCs/>
              </w:rPr>
              <w:t>2013-2014</w:t>
            </w:r>
          </w:p>
        </w:tc>
        <w:tc>
          <w:tcPr>
            <w:tcW w:w="3480" w:type="dxa"/>
          </w:tcPr>
          <w:p w:rsidR="004E546E" w:rsidRPr="006D0D02" w:rsidRDefault="004E546E" w:rsidP="004E546E">
            <w:pPr>
              <w:rPr>
                <w:bCs/>
              </w:rPr>
            </w:pPr>
            <w:r>
              <w:rPr>
                <w:bCs/>
              </w:rPr>
              <w:t>CIO, Sr. IT Manager</w:t>
            </w:r>
          </w:p>
        </w:tc>
        <w:tc>
          <w:tcPr>
            <w:tcW w:w="3120" w:type="dxa"/>
          </w:tcPr>
          <w:p w:rsidR="004E546E" w:rsidRPr="002035BF" w:rsidRDefault="004E546E" w:rsidP="004E546E">
            <w:pPr>
              <w:rPr>
                <w:bCs/>
                <w:highlight w:val="yellow"/>
              </w:rPr>
            </w:pPr>
            <w:r w:rsidRPr="002035BF">
              <w:rPr>
                <w:bCs/>
                <w:highlight w:val="yellow"/>
              </w:rPr>
              <w:t>$</w:t>
            </w:r>
            <w:proofErr w:type="gramStart"/>
            <w:r w:rsidRPr="002035BF">
              <w:rPr>
                <w:bCs/>
                <w:highlight w:val="yellow"/>
              </w:rPr>
              <w:t xml:space="preserve">25K </w:t>
            </w:r>
            <w:r>
              <w:rPr>
                <w:bCs/>
                <w:highlight w:val="yellow"/>
              </w:rPr>
              <w:t xml:space="preserve"> ???</w:t>
            </w:r>
            <w:proofErr w:type="gramEnd"/>
          </w:p>
        </w:tc>
        <w:tc>
          <w:tcPr>
            <w:tcW w:w="1395" w:type="dxa"/>
          </w:tcPr>
          <w:p w:rsidR="004E546E" w:rsidRPr="006D0D02" w:rsidRDefault="004E546E" w:rsidP="004E546E">
            <w:pPr>
              <w:rPr>
                <w:bCs/>
              </w:rPr>
            </w:pPr>
            <w:r>
              <w:rPr>
                <w:bCs/>
              </w:rPr>
              <w:t>Local Funds</w:t>
            </w:r>
          </w:p>
        </w:tc>
      </w:tr>
      <w:tr w:rsidR="004E546E" w:rsidRPr="006D0D02" w:rsidTr="004E546E">
        <w:trPr>
          <w:tblCellSpacing w:w="15" w:type="dxa"/>
        </w:trPr>
        <w:tc>
          <w:tcPr>
            <w:tcW w:w="3285" w:type="dxa"/>
          </w:tcPr>
          <w:p w:rsidR="004E546E" w:rsidRPr="006D0D02" w:rsidRDefault="004E546E" w:rsidP="004E546E">
            <w:pPr>
              <w:rPr>
                <w:bCs/>
              </w:rPr>
            </w:pPr>
            <w:r>
              <w:rPr>
                <w:bCs/>
              </w:rPr>
              <w:t>Implement a mobile device management system for deploying, provisioning and securing mobile devices</w:t>
            </w:r>
          </w:p>
        </w:tc>
        <w:tc>
          <w:tcPr>
            <w:tcW w:w="1050" w:type="dxa"/>
          </w:tcPr>
          <w:p w:rsidR="004E546E" w:rsidRPr="006D0D02" w:rsidRDefault="004E546E" w:rsidP="004E546E">
            <w:pPr>
              <w:rPr>
                <w:bCs/>
              </w:rPr>
            </w:pPr>
            <w:r>
              <w:rPr>
                <w:bCs/>
              </w:rPr>
              <w:t>2013-2014</w:t>
            </w:r>
          </w:p>
        </w:tc>
        <w:tc>
          <w:tcPr>
            <w:tcW w:w="3480" w:type="dxa"/>
          </w:tcPr>
          <w:p w:rsidR="004E546E" w:rsidRPr="006D0D02" w:rsidRDefault="004E546E" w:rsidP="004E546E">
            <w:pPr>
              <w:rPr>
                <w:bCs/>
              </w:rPr>
            </w:pPr>
            <w:r>
              <w:rPr>
                <w:bCs/>
              </w:rPr>
              <w:t>CIO, Sr. IT Manager</w:t>
            </w:r>
          </w:p>
        </w:tc>
        <w:tc>
          <w:tcPr>
            <w:tcW w:w="3120" w:type="dxa"/>
          </w:tcPr>
          <w:p w:rsidR="004E546E" w:rsidRPr="002035BF" w:rsidRDefault="004E546E" w:rsidP="004E546E">
            <w:pPr>
              <w:rPr>
                <w:bCs/>
                <w:highlight w:val="yellow"/>
              </w:rPr>
            </w:pPr>
            <w:r w:rsidRPr="002035BF">
              <w:rPr>
                <w:bCs/>
                <w:highlight w:val="yellow"/>
              </w:rPr>
              <w:t>$</w:t>
            </w:r>
            <w:proofErr w:type="gramStart"/>
            <w:r w:rsidRPr="002035BF">
              <w:rPr>
                <w:bCs/>
                <w:highlight w:val="yellow"/>
              </w:rPr>
              <w:t xml:space="preserve">25K </w:t>
            </w:r>
            <w:r>
              <w:rPr>
                <w:bCs/>
                <w:highlight w:val="yellow"/>
              </w:rPr>
              <w:t>???</w:t>
            </w:r>
            <w:proofErr w:type="gramEnd"/>
          </w:p>
        </w:tc>
        <w:tc>
          <w:tcPr>
            <w:tcW w:w="1395" w:type="dxa"/>
          </w:tcPr>
          <w:p w:rsidR="004E546E" w:rsidRPr="006D0D02" w:rsidRDefault="004E546E" w:rsidP="004E546E">
            <w:pPr>
              <w:rPr>
                <w:bCs/>
              </w:rPr>
            </w:pPr>
            <w:r>
              <w:rPr>
                <w:bCs/>
              </w:rPr>
              <w:t>Local Funds</w:t>
            </w:r>
          </w:p>
        </w:tc>
      </w:tr>
    </w:tbl>
    <w:p w:rsidR="002B4F52" w:rsidRPr="002E497F" w:rsidRDefault="004E546E" w:rsidP="002B4F52">
      <w:pPr>
        <w:shd w:val="pct50" w:color="FFFFFF" w:fill="C0C0C0"/>
        <w:ind w:left="1080"/>
        <w:jc w:val="center"/>
      </w:pPr>
      <w:r>
        <w:t xml:space="preserve"> </w:t>
      </w:r>
      <w:r w:rsidR="002B4F52">
        <w:t>Progress Measures</w:t>
      </w:r>
      <w:r w:rsidR="002B4F52" w:rsidRPr="008C1058">
        <w:t xml:space="preserve">: </w:t>
      </w:r>
    </w:p>
    <w:p w:rsidR="009B200B" w:rsidRDefault="009B200B" w:rsidP="009B200B"/>
    <w:p w:rsidR="009B200B" w:rsidRDefault="009B200B" w:rsidP="009B200B"/>
    <w:p w:rsidR="0022685D" w:rsidRPr="0022685D" w:rsidRDefault="0022685D" w:rsidP="0022685D"/>
    <w:p w:rsidR="0022685D" w:rsidRDefault="0022685D" w:rsidP="00BF6A52">
      <w:pPr>
        <w:pStyle w:val="Heading1"/>
        <w:jc w:val="center"/>
        <w:rPr>
          <w:sz w:val="32"/>
        </w:rPr>
      </w:pPr>
    </w:p>
    <w:p w:rsidR="0022685D" w:rsidRPr="0022685D" w:rsidRDefault="0022685D" w:rsidP="0022685D"/>
    <w:p w:rsidR="00B37B6B" w:rsidRDefault="00B37B6B" w:rsidP="00B37B6B"/>
    <w:p w:rsidR="00B37B6B" w:rsidRPr="00B37B6B" w:rsidRDefault="00B37B6B" w:rsidP="00B37B6B"/>
    <w:p w:rsidR="0022685D" w:rsidRPr="0022685D" w:rsidRDefault="0022685D" w:rsidP="0022685D"/>
    <w:p w:rsidR="004E546E" w:rsidRDefault="004E546E" w:rsidP="009B200B">
      <w:pPr>
        <w:pStyle w:val="Heading1"/>
        <w:jc w:val="center"/>
        <w:rPr>
          <w:sz w:val="32"/>
        </w:rPr>
      </w:pPr>
    </w:p>
    <w:p w:rsidR="004E546E" w:rsidRPr="004E546E" w:rsidRDefault="004E546E" w:rsidP="004E546E"/>
    <w:p w:rsidR="004E546E" w:rsidRDefault="004E546E" w:rsidP="009B200B">
      <w:pPr>
        <w:pStyle w:val="Heading1"/>
        <w:jc w:val="center"/>
        <w:rPr>
          <w:sz w:val="32"/>
        </w:rPr>
      </w:pPr>
    </w:p>
    <w:p w:rsidR="004E546E" w:rsidRDefault="004E546E" w:rsidP="004E546E"/>
    <w:p w:rsidR="004E546E" w:rsidRPr="004E546E" w:rsidRDefault="004E546E" w:rsidP="004E546E"/>
    <w:p w:rsidR="004E546E" w:rsidRDefault="004E546E" w:rsidP="009B200B">
      <w:pPr>
        <w:pStyle w:val="Heading1"/>
        <w:jc w:val="center"/>
        <w:rPr>
          <w:sz w:val="32"/>
        </w:rPr>
      </w:pPr>
    </w:p>
    <w:p w:rsidR="004E546E" w:rsidRPr="004E546E" w:rsidRDefault="004E546E" w:rsidP="004E546E"/>
    <w:p w:rsidR="004E546E" w:rsidRDefault="004E546E" w:rsidP="009B200B">
      <w:pPr>
        <w:pStyle w:val="Heading1"/>
        <w:jc w:val="center"/>
        <w:rPr>
          <w:sz w:val="32"/>
        </w:rPr>
      </w:pPr>
    </w:p>
    <w:p w:rsidR="004E546E" w:rsidRDefault="004E546E" w:rsidP="009B200B">
      <w:pPr>
        <w:pStyle w:val="Heading1"/>
        <w:jc w:val="center"/>
        <w:rPr>
          <w:sz w:val="32"/>
        </w:rPr>
      </w:pPr>
    </w:p>
    <w:p w:rsidR="004E546E" w:rsidRPr="004E546E" w:rsidRDefault="004E546E" w:rsidP="004E546E"/>
    <w:p w:rsidR="004E546E" w:rsidRDefault="004E546E" w:rsidP="009B200B">
      <w:pPr>
        <w:pStyle w:val="Heading1"/>
        <w:jc w:val="center"/>
        <w:rPr>
          <w:sz w:val="32"/>
        </w:rPr>
      </w:pPr>
    </w:p>
    <w:p w:rsidR="009B200B" w:rsidRDefault="009B200B" w:rsidP="009B200B">
      <w:pPr>
        <w:pStyle w:val="Heading1"/>
        <w:jc w:val="center"/>
        <w:rPr>
          <w:sz w:val="32"/>
        </w:rPr>
      </w:pPr>
      <w:r w:rsidRPr="005E6D7F">
        <w:rPr>
          <w:sz w:val="32"/>
        </w:rPr>
        <w:t xml:space="preserve">Technology Focus Area </w:t>
      </w:r>
      <w:r>
        <w:rPr>
          <w:sz w:val="32"/>
        </w:rPr>
        <w:t xml:space="preserve">4 </w:t>
      </w:r>
      <w:r w:rsidRPr="005E6D7F">
        <w:rPr>
          <w:sz w:val="32"/>
        </w:rPr>
        <w:t xml:space="preserve">– </w:t>
      </w:r>
      <w:r>
        <w:rPr>
          <w:sz w:val="32"/>
        </w:rPr>
        <w:t>Resource Distribution and Use</w:t>
      </w:r>
    </w:p>
    <w:p w:rsidR="009B200B" w:rsidRDefault="009B200B" w:rsidP="009B200B">
      <w:pPr>
        <w:jc w:val="center"/>
      </w:pPr>
      <w:r>
        <w:t xml:space="preserve">The following tables list the </w:t>
      </w:r>
      <w:r w:rsidR="00082A53">
        <w:t>2013 - 2016</w:t>
      </w:r>
      <w:r>
        <w:t xml:space="preserve"> Technology Goals, </w:t>
      </w:r>
      <w:r w:rsidR="00357FCB">
        <w:t>Strateg</w:t>
      </w:r>
      <w:r w:rsidR="009F4B2D">
        <w:t>ies</w:t>
      </w:r>
      <w:r>
        <w:t>, and Activities.</w:t>
      </w:r>
    </w:p>
    <w:p w:rsidR="009B200B" w:rsidRDefault="009B200B" w:rsidP="009B200B">
      <w:pPr>
        <w:jc w:val="center"/>
      </w:pPr>
      <w:r>
        <w:t xml:space="preserve">The Committee reviewed each </w:t>
      </w:r>
      <w:r w:rsidR="00185B19">
        <w:t>s</w:t>
      </w:r>
      <w:r w:rsidR="00357FCB">
        <w:t>trategy</w:t>
      </w:r>
      <w:r>
        <w:t xml:space="preserve"> and activity and reported on the status.</w:t>
      </w:r>
    </w:p>
    <w:p w:rsidR="009B200B" w:rsidRDefault="009B200B" w:rsidP="009B200B">
      <w:pPr>
        <w:jc w:val="center"/>
      </w:pPr>
    </w:p>
    <w:p w:rsidR="009B200B" w:rsidRDefault="00B740EC" w:rsidP="009B200B">
      <w:pPr>
        <w:jc w:val="center"/>
      </w:pPr>
      <w:r w:rsidRPr="009F4B2D">
        <w:t>CSIP Goal 3:</w:t>
      </w:r>
      <w:r>
        <w:t xml:space="preserve">  </w:t>
      </w:r>
      <w:r w:rsidRPr="009F4B2D">
        <w:t>Provide and maintain appropriate instructional resources, support services, and functional and safe facilities</w:t>
      </w:r>
      <w:r w:rsidR="009F4B2D" w:rsidRPr="009F4B2D">
        <w:t>.</w:t>
      </w:r>
    </w:p>
    <w:p w:rsidR="00EA1E63" w:rsidRPr="00E51470" w:rsidRDefault="009F4B2D" w:rsidP="00EA1E63">
      <w:pPr>
        <w:jc w:val="center"/>
        <w:rPr>
          <w:b/>
        </w:rPr>
      </w:pPr>
      <w:r w:rsidRPr="00EA1E63">
        <w:rPr>
          <w:b/>
        </w:rPr>
        <w:t>Objective:</w:t>
      </w:r>
      <w:r w:rsidR="00BD7A18" w:rsidRPr="00EA1E63">
        <w:rPr>
          <w:b/>
        </w:rPr>
        <w:t xml:space="preserve"> </w:t>
      </w:r>
      <w:r w:rsidR="00EA1E63" w:rsidRPr="00EA1E63">
        <w:rPr>
          <w:b/>
        </w:rPr>
        <w:t>Enable all students’ access to current technology to support student learning.</w:t>
      </w:r>
      <w:r w:rsidR="00EA1E63" w:rsidRPr="00E51470">
        <w:rPr>
          <w:b/>
        </w:rPr>
        <w:t xml:space="preserve"> </w:t>
      </w:r>
    </w:p>
    <w:p w:rsidR="0066679D" w:rsidRPr="00EA1E63" w:rsidRDefault="00357FCB" w:rsidP="0066679D">
      <w:pPr>
        <w:jc w:val="center"/>
      </w:pPr>
      <w:r w:rsidRPr="00EA1E63">
        <w:rPr>
          <w:highlight w:val="yellow"/>
        </w:rPr>
        <w:t>Strategy</w:t>
      </w:r>
      <w:r w:rsidR="009B200B" w:rsidRPr="00EA1E63">
        <w:rPr>
          <w:highlight w:val="yellow"/>
        </w:rPr>
        <w:t xml:space="preserve"> </w:t>
      </w:r>
      <w:r w:rsidR="006C1B0C" w:rsidRPr="00EA1E63">
        <w:rPr>
          <w:highlight w:val="yellow"/>
        </w:rPr>
        <w:t>1</w:t>
      </w:r>
      <w:r w:rsidR="009B200B" w:rsidRPr="00EA1E63">
        <w:rPr>
          <w:highlight w:val="yellow"/>
        </w:rPr>
        <w:t xml:space="preserve">:  </w:t>
      </w:r>
      <w:r w:rsidR="00EA1E63" w:rsidRPr="00EA1E63">
        <w:rPr>
          <w:highlight w:val="yellow"/>
        </w:rPr>
        <w:t>100% of all students will have access to technology in and out of school</w:t>
      </w:r>
    </w:p>
    <w:p w:rsidR="009B200B" w:rsidRDefault="00324AE6" w:rsidP="009B200B">
      <w:pPr>
        <w:shd w:val="pct50" w:color="FFFFFF" w:fill="C0C0C0"/>
        <w:ind w:left="1080"/>
        <w:jc w:val="center"/>
      </w:pPr>
      <w:r>
        <w:t>(CSIP 1, 2, 3, 4, 5, 6)</w:t>
      </w:r>
      <w:r w:rsidR="009B200B">
        <w:t xml:space="preserve">  (MSIP 6.4)</w:t>
      </w:r>
      <w:r w:rsidR="009F4B2D">
        <w:t xml:space="preserve"> (METSP R1)</w:t>
      </w:r>
    </w:p>
    <w:p w:rsidR="002B4F52" w:rsidRPr="002E497F" w:rsidRDefault="002B4F52" w:rsidP="002B4F52">
      <w:pPr>
        <w:shd w:val="pct50" w:color="FFFFFF" w:fill="C0C0C0"/>
        <w:ind w:left="1080"/>
        <w:jc w:val="center"/>
      </w:pPr>
      <w:r>
        <w:t xml:space="preserve">Progress Measures: </w:t>
      </w:r>
      <w:r w:rsidR="0066679D">
        <w:t>Student surveys, network reporting, electronic resources inventory</w:t>
      </w:r>
    </w:p>
    <w:p w:rsidR="009B200B" w:rsidRDefault="009B200B" w:rsidP="009B200B">
      <w:pPr>
        <w:pStyle w:val="Heading1"/>
        <w:jc w:val="center"/>
        <w:rPr>
          <w:b w:val="0"/>
          <w:u w:val="none"/>
        </w:rPr>
      </w:pPr>
    </w:p>
    <w:tbl>
      <w:tblPr>
        <w:tblpPr w:leftFromText="180" w:rightFromText="180" w:vertAnchor="text" w:horzAnchor="margin" w:tblpXSpec="right" w:tblpY="142"/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95"/>
        <w:gridCol w:w="1080"/>
        <w:gridCol w:w="3510"/>
        <w:gridCol w:w="3076"/>
        <w:gridCol w:w="1498"/>
      </w:tblGrid>
      <w:tr w:rsidR="004E546E" w:rsidRPr="00103D52" w:rsidTr="004E546E">
        <w:trPr>
          <w:tblCellSpacing w:w="15" w:type="dxa"/>
        </w:trPr>
        <w:tc>
          <w:tcPr>
            <w:tcW w:w="3250" w:type="dxa"/>
            <w:hideMark/>
          </w:tcPr>
          <w:p w:rsidR="004E546E" w:rsidRPr="00103D52" w:rsidRDefault="004E546E" w:rsidP="004E546E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>Action Step/ Activity</w:t>
            </w:r>
          </w:p>
        </w:tc>
        <w:tc>
          <w:tcPr>
            <w:tcW w:w="1050" w:type="dxa"/>
            <w:hideMark/>
          </w:tcPr>
          <w:p w:rsidR="004E546E" w:rsidRPr="00103D52" w:rsidRDefault="004E546E" w:rsidP="004E546E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>Time Line</w:t>
            </w:r>
          </w:p>
        </w:tc>
        <w:tc>
          <w:tcPr>
            <w:tcW w:w="3480" w:type="dxa"/>
            <w:hideMark/>
          </w:tcPr>
          <w:p w:rsidR="004E546E" w:rsidRPr="00103D52" w:rsidRDefault="004E546E" w:rsidP="004E546E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Responsible 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Person(s)</w:t>
            </w:r>
          </w:p>
        </w:tc>
        <w:tc>
          <w:tcPr>
            <w:tcW w:w="3046" w:type="dxa"/>
            <w:hideMark/>
          </w:tcPr>
          <w:p w:rsidR="004E546E" w:rsidRPr="00103D52" w:rsidRDefault="004E546E" w:rsidP="004E546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Additional Resource/Costs</w:t>
            </w:r>
          </w:p>
        </w:tc>
        <w:tc>
          <w:tcPr>
            <w:tcW w:w="0" w:type="auto"/>
            <w:hideMark/>
          </w:tcPr>
          <w:p w:rsidR="004E546E" w:rsidRPr="00103D52" w:rsidRDefault="004E546E" w:rsidP="004E546E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>Funding Source</w:t>
            </w:r>
          </w:p>
        </w:tc>
      </w:tr>
      <w:tr w:rsidR="004E546E" w:rsidRPr="00BB2269" w:rsidTr="004E546E">
        <w:trPr>
          <w:tblCellSpacing w:w="15" w:type="dxa"/>
        </w:trPr>
        <w:tc>
          <w:tcPr>
            <w:tcW w:w="3250" w:type="dxa"/>
            <w:hideMark/>
          </w:tcPr>
          <w:p w:rsidR="004E546E" w:rsidRPr="00BB2269" w:rsidRDefault="004E546E" w:rsidP="004E546E">
            <w:pPr>
              <w:rPr>
                <w:bCs/>
              </w:rPr>
            </w:pPr>
            <w:r w:rsidRPr="00BB2269">
              <w:rPr>
                <w:bCs/>
              </w:rPr>
              <w:t>Close the technology gap for students without access to technology outside of the classroom</w:t>
            </w:r>
          </w:p>
        </w:tc>
        <w:tc>
          <w:tcPr>
            <w:tcW w:w="1050" w:type="dxa"/>
            <w:hideMark/>
          </w:tcPr>
          <w:p w:rsidR="004E546E" w:rsidRPr="00BB2269" w:rsidRDefault="004E546E" w:rsidP="004E546E">
            <w:pPr>
              <w:rPr>
                <w:color w:val="000000"/>
              </w:rPr>
            </w:pPr>
            <w:r>
              <w:rPr>
                <w:color w:val="000000"/>
              </w:rPr>
              <w:t>2013-2016</w:t>
            </w:r>
          </w:p>
        </w:tc>
        <w:tc>
          <w:tcPr>
            <w:tcW w:w="3480" w:type="dxa"/>
          </w:tcPr>
          <w:p w:rsidR="004E546E" w:rsidRPr="00BB2269" w:rsidRDefault="004E546E" w:rsidP="004E546E">
            <w:pPr>
              <w:rPr>
                <w:color w:val="000000"/>
              </w:rPr>
            </w:pPr>
            <w:r>
              <w:rPr>
                <w:color w:val="000000"/>
              </w:rPr>
              <w:t>CIO</w:t>
            </w:r>
          </w:p>
        </w:tc>
        <w:tc>
          <w:tcPr>
            <w:tcW w:w="3046" w:type="dxa"/>
          </w:tcPr>
          <w:p w:rsidR="004E546E" w:rsidRPr="00BB2269" w:rsidRDefault="004E546E" w:rsidP="004E546E">
            <w:pPr>
              <w:rPr>
                <w:color w:val="000000"/>
              </w:rPr>
            </w:pPr>
            <w:r>
              <w:rPr>
                <w:color w:val="000000"/>
              </w:rPr>
              <w:t>TBD</w:t>
            </w:r>
          </w:p>
        </w:tc>
        <w:tc>
          <w:tcPr>
            <w:tcW w:w="0" w:type="auto"/>
            <w:hideMark/>
          </w:tcPr>
          <w:p w:rsidR="004E546E" w:rsidRPr="00BB2269" w:rsidRDefault="004E546E" w:rsidP="004E546E">
            <w:r>
              <w:t>Local Funds</w:t>
            </w:r>
          </w:p>
        </w:tc>
      </w:tr>
      <w:tr w:rsidR="004E546E" w:rsidRPr="00BB2269" w:rsidTr="004E546E">
        <w:trPr>
          <w:tblCellSpacing w:w="15" w:type="dxa"/>
        </w:trPr>
        <w:tc>
          <w:tcPr>
            <w:tcW w:w="3250" w:type="dxa"/>
          </w:tcPr>
          <w:p w:rsidR="004E546E" w:rsidRPr="00BB2269" w:rsidRDefault="004E546E" w:rsidP="004E546E">
            <w:pPr>
              <w:rPr>
                <w:bCs/>
              </w:rPr>
            </w:pPr>
            <w:r w:rsidRPr="00BB2269">
              <w:rPr>
                <w:bCs/>
              </w:rPr>
              <w:t>Promote and support BYOD</w:t>
            </w:r>
          </w:p>
        </w:tc>
        <w:tc>
          <w:tcPr>
            <w:tcW w:w="1050" w:type="dxa"/>
          </w:tcPr>
          <w:p w:rsidR="004E546E" w:rsidRPr="00BB2269" w:rsidRDefault="004E546E" w:rsidP="004E546E">
            <w:pPr>
              <w:rPr>
                <w:color w:val="000000"/>
              </w:rPr>
            </w:pPr>
            <w:r>
              <w:rPr>
                <w:color w:val="000000"/>
              </w:rPr>
              <w:t>2013-2016</w:t>
            </w:r>
          </w:p>
        </w:tc>
        <w:tc>
          <w:tcPr>
            <w:tcW w:w="3480" w:type="dxa"/>
          </w:tcPr>
          <w:p w:rsidR="004E546E" w:rsidRPr="00BB2269" w:rsidRDefault="004E546E" w:rsidP="004E546E">
            <w:pPr>
              <w:rPr>
                <w:color w:val="000000"/>
              </w:rPr>
            </w:pPr>
            <w:r>
              <w:rPr>
                <w:color w:val="000000"/>
              </w:rPr>
              <w:t>CIO, ETS</w:t>
            </w:r>
          </w:p>
        </w:tc>
        <w:tc>
          <w:tcPr>
            <w:tcW w:w="3046" w:type="dxa"/>
          </w:tcPr>
          <w:p w:rsidR="004E546E" w:rsidRPr="00BB2269" w:rsidRDefault="004E546E" w:rsidP="004E546E">
            <w:pPr>
              <w:rPr>
                <w:color w:val="000000"/>
              </w:rPr>
            </w:pPr>
            <w:r>
              <w:rPr>
                <w:color w:val="000000"/>
              </w:rPr>
              <w:t>NONE</w:t>
            </w:r>
          </w:p>
        </w:tc>
        <w:tc>
          <w:tcPr>
            <w:tcW w:w="0" w:type="auto"/>
          </w:tcPr>
          <w:p w:rsidR="004E546E" w:rsidRPr="00BB2269" w:rsidRDefault="004E546E" w:rsidP="004E546E">
            <w:r>
              <w:t>N/A</w:t>
            </w:r>
          </w:p>
        </w:tc>
      </w:tr>
      <w:tr w:rsidR="004E546E" w:rsidRPr="00BB2269" w:rsidTr="004E546E">
        <w:trPr>
          <w:tblCellSpacing w:w="15" w:type="dxa"/>
        </w:trPr>
        <w:tc>
          <w:tcPr>
            <w:tcW w:w="3250" w:type="dxa"/>
          </w:tcPr>
          <w:p w:rsidR="004E546E" w:rsidRPr="00BB2269" w:rsidRDefault="004E546E" w:rsidP="004E546E">
            <w:pPr>
              <w:rPr>
                <w:bCs/>
              </w:rPr>
            </w:pPr>
            <w:r w:rsidRPr="00BB2269">
              <w:rPr>
                <w:bCs/>
              </w:rPr>
              <w:t>Institute a student computer loan program</w:t>
            </w:r>
          </w:p>
        </w:tc>
        <w:tc>
          <w:tcPr>
            <w:tcW w:w="1050" w:type="dxa"/>
          </w:tcPr>
          <w:p w:rsidR="004E546E" w:rsidRPr="00BB2269" w:rsidRDefault="004E546E" w:rsidP="004E546E">
            <w:pPr>
              <w:rPr>
                <w:color w:val="000000"/>
              </w:rPr>
            </w:pPr>
            <w:r>
              <w:rPr>
                <w:color w:val="000000"/>
              </w:rPr>
              <w:t>2013-2014</w:t>
            </w:r>
          </w:p>
        </w:tc>
        <w:tc>
          <w:tcPr>
            <w:tcW w:w="3480" w:type="dxa"/>
          </w:tcPr>
          <w:p w:rsidR="004E546E" w:rsidRPr="00BB2269" w:rsidRDefault="004E546E" w:rsidP="004E546E">
            <w:pPr>
              <w:rPr>
                <w:color w:val="000000"/>
              </w:rPr>
            </w:pPr>
            <w:r>
              <w:rPr>
                <w:color w:val="000000"/>
              </w:rPr>
              <w:t>CIO</w:t>
            </w:r>
          </w:p>
        </w:tc>
        <w:tc>
          <w:tcPr>
            <w:tcW w:w="3046" w:type="dxa"/>
          </w:tcPr>
          <w:p w:rsidR="004E546E" w:rsidRPr="00BB2269" w:rsidRDefault="004E546E" w:rsidP="004E546E">
            <w:r>
              <w:t>NONE</w:t>
            </w:r>
          </w:p>
        </w:tc>
        <w:tc>
          <w:tcPr>
            <w:tcW w:w="0" w:type="auto"/>
          </w:tcPr>
          <w:p w:rsidR="004E546E" w:rsidRPr="00BB2269" w:rsidRDefault="004E546E" w:rsidP="004E546E">
            <w:r>
              <w:t>N/A</w:t>
            </w:r>
          </w:p>
        </w:tc>
      </w:tr>
      <w:tr w:rsidR="004E546E" w:rsidRPr="00BB2269" w:rsidTr="004E546E">
        <w:trPr>
          <w:tblCellSpacing w:w="15" w:type="dxa"/>
        </w:trPr>
        <w:tc>
          <w:tcPr>
            <w:tcW w:w="3250" w:type="dxa"/>
            <w:hideMark/>
          </w:tcPr>
          <w:p w:rsidR="004E546E" w:rsidRPr="00BB2269" w:rsidRDefault="004E546E" w:rsidP="004E546E">
            <w:pPr>
              <w:rPr>
                <w:bCs/>
              </w:rPr>
            </w:pPr>
            <w:r w:rsidRPr="00BB2269">
              <w:t>Move towards electronic textbooks and resources</w:t>
            </w:r>
          </w:p>
        </w:tc>
        <w:tc>
          <w:tcPr>
            <w:tcW w:w="1050" w:type="dxa"/>
          </w:tcPr>
          <w:p w:rsidR="004E546E" w:rsidRPr="00BB2269" w:rsidRDefault="004E546E" w:rsidP="004E546E">
            <w:pPr>
              <w:rPr>
                <w:color w:val="000000"/>
              </w:rPr>
            </w:pPr>
            <w:r>
              <w:rPr>
                <w:color w:val="000000"/>
              </w:rPr>
              <w:t>2013-2016</w:t>
            </w:r>
          </w:p>
        </w:tc>
        <w:tc>
          <w:tcPr>
            <w:tcW w:w="3480" w:type="dxa"/>
          </w:tcPr>
          <w:p w:rsidR="004E546E" w:rsidRPr="00BB2269" w:rsidRDefault="004E546E" w:rsidP="004E546E">
            <w:pPr>
              <w:rPr>
                <w:color w:val="000000"/>
              </w:rPr>
            </w:pPr>
            <w:r>
              <w:rPr>
                <w:color w:val="000000"/>
              </w:rPr>
              <w:t>CIO, Director of Student Learning</w:t>
            </w:r>
          </w:p>
        </w:tc>
        <w:tc>
          <w:tcPr>
            <w:tcW w:w="3046" w:type="dxa"/>
          </w:tcPr>
          <w:p w:rsidR="004E546E" w:rsidRPr="00BB2269" w:rsidRDefault="004E546E" w:rsidP="004E546E">
            <w:r>
              <w:t>NONE</w:t>
            </w:r>
          </w:p>
        </w:tc>
        <w:tc>
          <w:tcPr>
            <w:tcW w:w="0" w:type="auto"/>
          </w:tcPr>
          <w:p w:rsidR="004E546E" w:rsidRPr="00BB2269" w:rsidRDefault="004E546E" w:rsidP="004E546E">
            <w:r>
              <w:t>N/A</w:t>
            </w:r>
          </w:p>
        </w:tc>
      </w:tr>
      <w:tr w:rsidR="004E546E" w:rsidRPr="00BB2269" w:rsidTr="004E546E">
        <w:trPr>
          <w:tblCellSpacing w:w="15" w:type="dxa"/>
        </w:trPr>
        <w:tc>
          <w:tcPr>
            <w:tcW w:w="3250" w:type="dxa"/>
          </w:tcPr>
          <w:p w:rsidR="004E546E" w:rsidRPr="00BB2269" w:rsidRDefault="004E546E" w:rsidP="004E546E">
            <w:r>
              <w:t>Provide all technology tools needed to implement the Common Core (i.e. digital media creation, presentation tools)</w:t>
            </w:r>
          </w:p>
        </w:tc>
        <w:tc>
          <w:tcPr>
            <w:tcW w:w="1050" w:type="dxa"/>
          </w:tcPr>
          <w:p w:rsidR="004E546E" w:rsidRPr="00BB2269" w:rsidRDefault="004E546E" w:rsidP="004E546E">
            <w:pPr>
              <w:rPr>
                <w:color w:val="000000"/>
              </w:rPr>
            </w:pPr>
            <w:r>
              <w:rPr>
                <w:color w:val="000000"/>
              </w:rPr>
              <w:t>2013-2015</w:t>
            </w:r>
          </w:p>
        </w:tc>
        <w:tc>
          <w:tcPr>
            <w:tcW w:w="3480" w:type="dxa"/>
          </w:tcPr>
          <w:p w:rsidR="004E546E" w:rsidRPr="00BB2269" w:rsidRDefault="004E546E" w:rsidP="004E546E">
            <w:pPr>
              <w:rPr>
                <w:color w:val="000000"/>
              </w:rPr>
            </w:pPr>
            <w:r>
              <w:rPr>
                <w:color w:val="000000"/>
              </w:rPr>
              <w:t>CIO</w:t>
            </w:r>
          </w:p>
        </w:tc>
        <w:tc>
          <w:tcPr>
            <w:tcW w:w="3046" w:type="dxa"/>
          </w:tcPr>
          <w:p w:rsidR="004E546E" w:rsidRPr="00BB2269" w:rsidRDefault="004E546E" w:rsidP="004E546E">
            <w:r w:rsidRPr="002035BF">
              <w:rPr>
                <w:highlight w:val="yellow"/>
              </w:rPr>
              <w:t>$</w:t>
            </w:r>
            <w:proofErr w:type="gramStart"/>
            <w:r w:rsidRPr="002035BF">
              <w:rPr>
                <w:highlight w:val="yellow"/>
              </w:rPr>
              <w:t>25K</w:t>
            </w:r>
            <w:r>
              <w:t xml:space="preserve"> </w:t>
            </w:r>
            <w:r w:rsidRPr="002035BF">
              <w:rPr>
                <w:highlight w:val="yellow"/>
              </w:rPr>
              <w:t>????</w:t>
            </w:r>
            <w:proofErr w:type="gramEnd"/>
          </w:p>
        </w:tc>
        <w:tc>
          <w:tcPr>
            <w:tcW w:w="0" w:type="auto"/>
          </w:tcPr>
          <w:p w:rsidR="004E546E" w:rsidRPr="00BB2269" w:rsidRDefault="004E546E" w:rsidP="004E546E">
            <w:r>
              <w:t>Local Funds</w:t>
            </w:r>
          </w:p>
        </w:tc>
      </w:tr>
    </w:tbl>
    <w:p w:rsidR="009B200B" w:rsidRDefault="009B200B" w:rsidP="009B200B"/>
    <w:p w:rsidR="009B200B" w:rsidRDefault="009B200B" w:rsidP="009B200B">
      <w:pPr>
        <w:pStyle w:val="Heading1"/>
        <w:rPr>
          <w:b w:val="0"/>
          <w:bCs w:val="0"/>
          <w:u w:val="none"/>
        </w:rPr>
      </w:pPr>
    </w:p>
    <w:p w:rsidR="007926BB" w:rsidRDefault="007926BB" w:rsidP="007926BB">
      <w:pPr>
        <w:pStyle w:val="Heading1"/>
        <w:jc w:val="center"/>
        <w:rPr>
          <w:sz w:val="32"/>
        </w:rPr>
      </w:pPr>
    </w:p>
    <w:p w:rsidR="00082A53" w:rsidRDefault="00082A53" w:rsidP="00082A53"/>
    <w:p w:rsidR="00082A53" w:rsidRDefault="00082A53" w:rsidP="00082A53"/>
    <w:p w:rsidR="00082A53" w:rsidRDefault="00082A53" w:rsidP="00082A53"/>
    <w:p w:rsidR="00082A53" w:rsidRDefault="00082A53" w:rsidP="00082A53"/>
    <w:p w:rsidR="00082A53" w:rsidRDefault="00082A53" w:rsidP="00082A53"/>
    <w:p w:rsidR="00082A53" w:rsidRDefault="00082A53" w:rsidP="00082A53"/>
    <w:p w:rsidR="00082A53" w:rsidRDefault="00082A53" w:rsidP="00082A53"/>
    <w:p w:rsidR="000B31E5" w:rsidRDefault="000B31E5" w:rsidP="00082A53"/>
    <w:p w:rsidR="00BB2269" w:rsidRDefault="00BB2269" w:rsidP="00082A53"/>
    <w:p w:rsidR="00BB2269" w:rsidRDefault="00BB2269" w:rsidP="00082A53"/>
    <w:p w:rsidR="00BB2269" w:rsidRDefault="00BB2269" w:rsidP="00082A53"/>
    <w:p w:rsidR="00BB2269" w:rsidRDefault="00BB2269" w:rsidP="00082A53"/>
    <w:p w:rsidR="00BB2269" w:rsidRDefault="00BB2269" w:rsidP="00082A53"/>
    <w:p w:rsidR="00BB2269" w:rsidRDefault="00BB2269" w:rsidP="00082A53"/>
    <w:p w:rsidR="00BB2269" w:rsidRDefault="00BB2269" w:rsidP="00082A53"/>
    <w:p w:rsidR="00BB2269" w:rsidRDefault="00BB2269" w:rsidP="00082A53"/>
    <w:p w:rsidR="007926BB" w:rsidRDefault="007926BB" w:rsidP="007926BB"/>
    <w:p w:rsidR="00BB2269" w:rsidRDefault="00BB2269" w:rsidP="007926BB"/>
    <w:p w:rsidR="009B200B" w:rsidRDefault="009B200B" w:rsidP="007926BB">
      <w:pPr>
        <w:pStyle w:val="Heading1"/>
        <w:jc w:val="center"/>
        <w:rPr>
          <w:sz w:val="32"/>
        </w:rPr>
      </w:pPr>
      <w:r w:rsidRPr="005E6D7F">
        <w:rPr>
          <w:sz w:val="32"/>
        </w:rPr>
        <w:t xml:space="preserve">Technology Focus Area </w:t>
      </w:r>
      <w:r>
        <w:rPr>
          <w:sz w:val="32"/>
        </w:rPr>
        <w:t xml:space="preserve">4 </w:t>
      </w:r>
      <w:r w:rsidRPr="005E6D7F">
        <w:rPr>
          <w:sz w:val="32"/>
        </w:rPr>
        <w:t xml:space="preserve">– </w:t>
      </w:r>
      <w:r>
        <w:rPr>
          <w:sz w:val="32"/>
        </w:rPr>
        <w:t>Resource Distribution and Use</w:t>
      </w:r>
    </w:p>
    <w:p w:rsidR="009B200B" w:rsidRDefault="009B200B" w:rsidP="009B200B">
      <w:pPr>
        <w:jc w:val="center"/>
      </w:pPr>
      <w:r>
        <w:t xml:space="preserve">The following tables list the </w:t>
      </w:r>
      <w:r w:rsidR="00082A53">
        <w:t>2013 - 2016</w:t>
      </w:r>
      <w:r>
        <w:t xml:space="preserve"> Technology Goals, </w:t>
      </w:r>
      <w:r w:rsidR="00357FCB">
        <w:t>Strateg</w:t>
      </w:r>
      <w:r w:rsidR="009F4B2D">
        <w:t>ies</w:t>
      </w:r>
      <w:r>
        <w:t>, and Activities.</w:t>
      </w:r>
    </w:p>
    <w:p w:rsidR="009B200B" w:rsidRDefault="009B200B" w:rsidP="009B200B">
      <w:pPr>
        <w:jc w:val="center"/>
      </w:pPr>
      <w:r>
        <w:t xml:space="preserve">The Committee reviewed each </w:t>
      </w:r>
      <w:r w:rsidR="00185B19">
        <w:t>s</w:t>
      </w:r>
      <w:r w:rsidR="00357FCB">
        <w:t>trategy</w:t>
      </w:r>
      <w:r>
        <w:t xml:space="preserve"> and activity and reported on the status.</w:t>
      </w:r>
    </w:p>
    <w:p w:rsidR="009B200B" w:rsidRDefault="009B200B" w:rsidP="009B200B">
      <w:pPr>
        <w:jc w:val="center"/>
      </w:pPr>
    </w:p>
    <w:p w:rsidR="00B740EC" w:rsidRPr="009F4B2D" w:rsidRDefault="00B740EC" w:rsidP="00B740EC">
      <w:pPr>
        <w:jc w:val="center"/>
      </w:pPr>
      <w:r w:rsidRPr="009F4B2D">
        <w:t>CSIP Goal 3:</w:t>
      </w:r>
      <w:r>
        <w:t xml:space="preserve">  </w:t>
      </w:r>
      <w:r w:rsidRPr="009F4B2D">
        <w:t>Provide and maintain appropriate instructional resources, support services, and functional and safe facilities</w:t>
      </w:r>
      <w:r>
        <w:t>.</w:t>
      </w:r>
    </w:p>
    <w:p w:rsidR="001D114D" w:rsidRPr="00E51470" w:rsidRDefault="00BD7A18" w:rsidP="001D114D">
      <w:pPr>
        <w:jc w:val="center"/>
        <w:rPr>
          <w:b/>
        </w:rPr>
      </w:pPr>
      <w:r w:rsidRPr="00EA1E63">
        <w:rPr>
          <w:b/>
        </w:rPr>
        <w:t xml:space="preserve">Objective: </w:t>
      </w:r>
      <w:r w:rsidR="001D114D" w:rsidRPr="00EA1E63">
        <w:rPr>
          <w:b/>
        </w:rPr>
        <w:t>Provide above adequate network resources to support and advance</w:t>
      </w:r>
      <w:r w:rsidR="00E26DDE">
        <w:rPr>
          <w:b/>
        </w:rPr>
        <w:t xml:space="preserve">ment of </w:t>
      </w:r>
      <w:r w:rsidR="001D114D" w:rsidRPr="00EA1E63">
        <w:rPr>
          <w:b/>
        </w:rPr>
        <w:t>technology-based learning</w:t>
      </w:r>
      <w:r w:rsidR="00E26DDE">
        <w:rPr>
          <w:b/>
        </w:rPr>
        <w:t xml:space="preserve"> and assessments</w:t>
      </w:r>
      <w:r w:rsidR="001D114D" w:rsidRPr="00EA1E63">
        <w:rPr>
          <w:b/>
        </w:rPr>
        <w:t>.</w:t>
      </w:r>
      <w:r w:rsidR="001D114D" w:rsidRPr="00E51470">
        <w:rPr>
          <w:b/>
        </w:rPr>
        <w:t xml:space="preserve"> </w:t>
      </w:r>
    </w:p>
    <w:p w:rsidR="009B200B" w:rsidRPr="00EA1E63" w:rsidRDefault="00357FCB" w:rsidP="001D114D">
      <w:pPr>
        <w:jc w:val="center"/>
      </w:pPr>
      <w:r w:rsidRPr="00EA1E63">
        <w:rPr>
          <w:highlight w:val="yellow"/>
        </w:rPr>
        <w:t>Strategy</w:t>
      </w:r>
      <w:r w:rsidR="009B200B" w:rsidRPr="00EA1E63">
        <w:rPr>
          <w:highlight w:val="yellow"/>
        </w:rPr>
        <w:t xml:space="preserve"> </w:t>
      </w:r>
      <w:r w:rsidR="00C5349F" w:rsidRPr="00EA1E63">
        <w:rPr>
          <w:highlight w:val="yellow"/>
        </w:rPr>
        <w:t>2</w:t>
      </w:r>
      <w:r w:rsidR="009B200B" w:rsidRPr="00EA1E63">
        <w:rPr>
          <w:highlight w:val="yellow"/>
        </w:rPr>
        <w:t xml:space="preserve">:  </w:t>
      </w:r>
      <w:r w:rsidR="00EA1E63" w:rsidRPr="00EA1E63">
        <w:rPr>
          <w:highlight w:val="yellow"/>
        </w:rPr>
        <w:t xml:space="preserve">Increase availability and capacity of networks </w:t>
      </w:r>
      <w:proofErr w:type="gramStart"/>
      <w:r w:rsidR="00EA1E63" w:rsidRPr="00EA1E63">
        <w:rPr>
          <w:highlight w:val="yellow"/>
        </w:rPr>
        <w:t xml:space="preserve">by </w:t>
      </w:r>
      <w:r w:rsidR="00E26DDE">
        <w:rPr>
          <w:highlight w:val="yellow"/>
        </w:rPr>
        <w:t xml:space="preserve"> 10</w:t>
      </w:r>
      <w:r w:rsidR="00EA1E63" w:rsidRPr="00EA1E63">
        <w:rPr>
          <w:highlight w:val="yellow"/>
        </w:rPr>
        <w:t>0</w:t>
      </w:r>
      <w:proofErr w:type="gramEnd"/>
      <w:r w:rsidR="00EA1E63" w:rsidRPr="00EA1E63">
        <w:rPr>
          <w:highlight w:val="yellow"/>
        </w:rPr>
        <w:t>%</w:t>
      </w:r>
    </w:p>
    <w:p w:rsidR="009B200B" w:rsidRDefault="009B200B" w:rsidP="009B200B">
      <w:pPr>
        <w:shd w:val="pct50" w:color="FFFFFF" w:fill="C0C0C0"/>
        <w:ind w:left="1080"/>
        <w:jc w:val="center"/>
      </w:pPr>
      <w:r>
        <w:t>(CSIP 1, 2, 3, 4, 5, 6)  (MSIP 6.4, 8.1, 8.2)</w:t>
      </w:r>
      <w:r w:rsidR="009F4B2D">
        <w:t xml:space="preserve"> (METSP R1)</w:t>
      </w:r>
    </w:p>
    <w:p w:rsidR="009B200B" w:rsidRDefault="002B4F52" w:rsidP="002B4F52">
      <w:pPr>
        <w:shd w:val="pct50" w:color="FFFFFF" w:fill="C0C0C0"/>
        <w:ind w:left="1080"/>
        <w:jc w:val="center"/>
      </w:pPr>
      <w:r>
        <w:t>Progress Measures: A review of technology resources inventory by building.</w:t>
      </w:r>
    </w:p>
    <w:tbl>
      <w:tblPr>
        <w:tblW w:w="0" w:type="auto"/>
        <w:tblCellSpacing w:w="15" w:type="dxa"/>
        <w:tblInd w:w="1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0"/>
        <w:gridCol w:w="1080"/>
        <w:gridCol w:w="3510"/>
        <w:gridCol w:w="3060"/>
        <w:gridCol w:w="1530"/>
      </w:tblGrid>
      <w:tr w:rsidR="00683F58" w:rsidRPr="00103D52" w:rsidTr="004E546E">
        <w:trPr>
          <w:tblCellSpacing w:w="15" w:type="dxa"/>
        </w:trPr>
        <w:tc>
          <w:tcPr>
            <w:tcW w:w="3195" w:type="dxa"/>
            <w:hideMark/>
          </w:tcPr>
          <w:p w:rsidR="00683F58" w:rsidRPr="00103D52" w:rsidRDefault="00683F58" w:rsidP="00103D52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>Action Step/ Activity</w:t>
            </w:r>
          </w:p>
        </w:tc>
        <w:tc>
          <w:tcPr>
            <w:tcW w:w="1050" w:type="dxa"/>
            <w:hideMark/>
          </w:tcPr>
          <w:p w:rsidR="00683F58" w:rsidRPr="00103D52" w:rsidRDefault="00683F58" w:rsidP="00103D52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>Time Line</w:t>
            </w:r>
          </w:p>
        </w:tc>
        <w:tc>
          <w:tcPr>
            <w:tcW w:w="3480" w:type="dxa"/>
            <w:hideMark/>
          </w:tcPr>
          <w:p w:rsidR="00683F58" w:rsidRPr="00103D52" w:rsidRDefault="00683F58" w:rsidP="00103D52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Responsible </w:t>
            </w:r>
            <w:r w:rsidR="00E71874">
              <w:rPr>
                <w:rFonts w:ascii="Calibri" w:hAnsi="Calibri" w:cs="Arial"/>
                <w:b/>
                <w:bCs/>
                <w:sz w:val="22"/>
                <w:szCs w:val="22"/>
              </w:rPr>
              <w:t>Person(s)</w:t>
            </w:r>
          </w:p>
        </w:tc>
        <w:tc>
          <w:tcPr>
            <w:tcW w:w="3030" w:type="dxa"/>
            <w:hideMark/>
          </w:tcPr>
          <w:p w:rsidR="00683F58" w:rsidRPr="00103D52" w:rsidRDefault="00683F58" w:rsidP="00103D52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Additional Resource/Costs</w:t>
            </w:r>
          </w:p>
        </w:tc>
        <w:tc>
          <w:tcPr>
            <w:tcW w:w="1485" w:type="dxa"/>
            <w:hideMark/>
          </w:tcPr>
          <w:p w:rsidR="00683F58" w:rsidRPr="00103D52" w:rsidRDefault="00683F58" w:rsidP="00103D52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>Funding Source</w:t>
            </w:r>
          </w:p>
        </w:tc>
      </w:tr>
      <w:tr w:rsidR="00683F58" w:rsidRPr="002035BF" w:rsidTr="004E546E">
        <w:trPr>
          <w:tblCellSpacing w:w="15" w:type="dxa"/>
        </w:trPr>
        <w:tc>
          <w:tcPr>
            <w:tcW w:w="3195" w:type="dxa"/>
          </w:tcPr>
          <w:p w:rsidR="00683F58" w:rsidRPr="002035BF" w:rsidRDefault="000B31E5" w:rsidP="00103D52">
            <w:pPr>
              <w:rPr>
                <w:bCs/>
              </w:rPr>
            </w:pPr>
            <w:r w:rsidRPr="002035BF">
              <w:t>Proactive improvement of bandwidth to support higher device access (user-ship), and more network-based services.</w:t>
            </w:r>
          </w:p>
        </w:tc>
        <w:tc>
          <w:tcPr>
            <w:tcW w:w="1050" w:type="dxa"/>
          </w:tcPr>
          <w:p w:rsidR="00683F58" w:rsidRPr="002035BF" w:rsidRDefault="002035BF" w:rsidP="00103D52">
            <w:pPr>
              <w:rPr>
                <w:color w:val="000000"/>
              </w:rPr>
            </w:pPr>
            <w:r w:rsidRPr="002035BF">
              <w:rPr>
                <w:color w:val="000000"/>
              </w:rPr>
              <w:t>2013-2015</w:t>
            </w:r>
          </w:p>
        </w:tc>
        <w:tc>
          <w:tcPr>
            <w:tcW w:w="3480" w:type="dxa"/>
          </w:tcPr>
          <w:p w:rsidR="00683F58" w:rsidRPr="002035BF" w:rsidRDefault="000F065D" w:rsidP="00103D52">
            <w:pPr>
              <w:rPr>
                <w:color w:val="000000"/>
              </w:rPr>
            </w:pPr>
            <w:r>
              <w:rPr>
                <w:color w:val="000000"/>
              </w:rPr>
              <w:t>CIO, Sr. Network Engineer</w:t>
            </w:r>
          </w:p>
        </w:tc>
        <w:tc>
          <w:tcPr>
            <w:tcW w:w="3030" w:type="dxa"/>
          </w:tcPr>
          <w:p w:rsidR="00683F58" w:rsidRPr="002035BF" w:rsidRDefault="000F065D" w:rsidP="00103D52">
            <w:pPr>
              <w:rPr>
                <w:color w:val="000000"/>
              </w:rPr>
            </w:pPr>
            <w:r>
              <w:rPr>
                <w:color w:val="000000"/>
              </w:rPr>
              <w:t>$150K annually</w:t>
            </w:r>
          </w:p>
        </w:tc>
        <w:tc>
          <w:tcPr>
            <w:tcW w:w="1485" w:type="dxa"/>
          </w:tcPr>
          <w:p w:rsidR="00683F58" w:rsidRDefault="000F065D" w:rsidP="00103D52">
            <w:r>
              <w:t>E-Rate</w:t>
            </w:r>
          </w:p>
          <w:p w:rsidR="000F065D" w:rsidRPr="002035BF" w:rsidRDefault="000F065D" w:rsidP="00103D52">
            <w:r>
              <w:t>Local Funds</w:t>
            </w:r>
          </w:p>
        </w:tc>
      </w:tr>
      <w:tr w:rsidR="00683F58" w:rsidRPr="002035BF" w:rsidTr="004E546E">
        <w:trPr>
          <w:tblCellSpacing w:w="15" w:type="dxa"/>
        </w:trPr>
        <w:tc>
          <w:tcPr>
            <w:tcW w:w="3195" w:type="dxa"/>
          </w:tcPr>
          <w:p w:rsidR="00683F58" w:rsidRPr="002035BF" w:rsidRDefault="000B31E5" w:rsidP="00E26DDE">
            <w:pPr>
              <w:rPr>
                <w:bCs/>
              </w:rPr>
            </w:pPr>
            <w:r w:rsidRPr="002035BF">
              <w:rPr>
                <w:bCs/>
              </w:rPr>
              <w:t>Expand wireless</w:t>
            </w:r>
            <w:r w:rsidR="00EA1E63" w:rsidRPr="002035BF">
              <w:rPr>
                <w:bCs/>
              </w:rPr>
              <w:t xml:space="preserve"> network to </w:t>
            </w:r>
            <w:r w:rsidR="00E26DDE">
              <w:rPr>
                <w:bCs/>
              </w:rPr>
              <w:t>support simultaneous access for all users</w:t>
            </w:r>
          </w:p>
        </w:tc>
        <w:tc>
          <w:tcPr>
            <w:tcW w:w="1050" w:type="dxa"/>
          </w:tcPr>
          <w:p w:rsidR="00683F58" w:rsidRPr="002035BF" w:rsidRDefault="000F065D" w:rsidP="004B7FD8">
            <w:pPr>
              <w:rPr>
                <w:color w:val="000000"/>
              </w:rPr>
            </w:pPr>
            <w:r>
              <w:rPr>
                <w:color w:val="000000"/>
              </w:rPr>
              <w:t>2013-2016</w:t>
            </w:r>
          </w:p>
        </w:tc>
        <w:tc>
          <w:tcPr>
            <w:tcW w:w="3480" w:type="dxa"/>
          </w:tcPr>
          <w:p w:rsidR="00683F58" w:rsidRPr="002035BF" w:rsidRDefault="000F065D" w:rsidP="004B7FD8">
            <w:pPr>
              <w:rPr>
                <w:color w:val="000000"/>
              </w:rPr>
            </w:pPr>
            <w:r>
              <w:rPr>
                <w:color w:val="000000"/>
              </w:rPr>
              <w:t>CIO, Sr. Network Engineer</w:t>
            </w:r>
          </w:p>
        </w:tc>
        <w:tc>
          <w:tcPr>
            <w:tcW w:w="3030" w:type="dxa"/>
          </w:tcPr>
          <w:p w:rsidR="00683F58" w:rsidRPr="002035BF" w:rsidRDefault="000F065D" w:rsidP="004B7FD8">
            <w:pPr>
              <w:rPr>
                <w:color w:val="000000"/>
              </w:rPr>
            </w:pPr>
            <w:r>
              <w:rPr>
                <w:color w:val="000000"/>
              </w:rPr>
              <w:t>$80K annually</w:t>
            </w:r>
          </w:p>
        </w:tc>
        <w:tc>
          <w:tcPr>
            <w:tcW w:w="1485" w:type="dxa"/>
          </w:tcPr>
          <w:p w:rsidR="00683F58" w:rsidRPr="002035BF" w:rsidRDefault="000F065D" w:rsidP="004B7FD8">
            <w:r>
              <w:t>Local Funds</w:t>
            </w:r>
          </w:p>
        </w:tc>
      </w:tr>
      <w:tr w:rsidR="00683F58" w:rsidRPr="002035BF" w:rsidTr="004E546E">
        <w:trPr>
          <w:tblCellSpacing w:w="15" w:type="dxa"/>
        </w:trPr>
        <w:tc>
          <w:tcPr>
            <w:tcW w:w="3195" w:type="dxa"/>
          </w:tcPr>
          <w:p w:rsidR="00683F58" w:rsidRPr="002035BF" w:rsidRDefault="000B31E5" w:rsidP="00231808">
            <w:pPr>
              <w:rPr>
                <w:bCs/>
              </w:rPr>
            </w:pPr>
            <w:r w:rsidRPr="002035BF">
              <w:rPr>
                <w:bCs/>
              </w:rPr>
              <w:t>Change current topology</w:t>
            </w:r>
            <w:r w:rsidR="00EA1E63" w:rsidRPr="002035BF">
              <w:rPr>
                <w:bCs/>
              </w:rPr>
              <w:t xml:space="preserve"> from point-to-point to multi-point</w:t>
            </w:r>
            <w:r w:rsidR="00231808" w:rsidRPr="002035BF">
              <w:rPr>
                <w:bCs/>
              </w:rPr>
              <w:t xml:space="preserve"> for better reliability and business continuity </w:t>
            </w:r>
          </w:p>
        </w:tc>
        <w:tc>
          <w:tcPr>
            <w:tcW w:w="1050" w:type="dxa"/>
          </w:tcPr>
          <w:p w:rsidR="00683F58" w:rsidRPr="002035BF" w:rsidRDefault="000F065D" w:rsidP="007B6C32">
            <w:pPr>
              <w:rPr>
                <w:color w:val="000000"/>
              </w:rPr>
            </w:pPr>
            <w:r>
              <w:rPr>
                <w:color w:val="000000"/>
              </w:rPr>
              <w:t>2013-2014</w:t>
            </w:r>
          </w:p>
        </w:tc>
        <w:tc>
          <w:tcPr>
            <w:tcW w:w="3480" w:type="dxa"/>
          </w:tcPr>
          <w:p w:rsidR="00683F58" w:rsidRPr="002035BF" w:rsidRDefault="000F065D" w:rsidP="007B6C32">
            <w:pPr>
              <w:rPr>
                <w:color w:val="000000"/>
              </w:rPr>
            </w:pPr>
            <w:r>
              <w:rPr>
                <w:color w:val="000000"/>
              </w:rPr>
              <w:t>CIO, Sr. Network Engineer</w:t>
            </w:r>
          </w:p>
        </w:tc>
        <w:tc>
          <w:tcPr>
            <w:tcW w:w="3030" w:type="dxa"/>
          </w:tcPr>
          <w:p w:rsidR="00683F58" w:rsidRPr="002035BF" w:rsidRDefault="000F065D" w:rsidP="00F66855">
            <w:pPr>
              <w:rPr>
                <w:color w:val="000000"/>
              </w:rPr>
            </w:pPr>
            <w:r>
              <w:rPr>
                <w:color w:val="000000"/>
              </w:rPr>
              <w:t>NONE</w:t>
            </w:r>
          </w:p>
        </w:tc>
        <w:tc>
          <w:tcPr>
            <w:tcW w:w="1485" w:type="dxa"/>
          </w:tcPr>
          <w:p w:rsidR="00683F58" w:rsidRPr="002035BF" w:rsidRDefault="000F065D" w:rsidP="007B6C32">
            <w:r>
              <w:t>N/A</w:t>
            </w:r>
          </w:p>
        </w:tc>
      </w:tr>
      <w:tr w:rsidR="000F065D" w:rsidRPr="002035BF" w:rsidTr="004E546E">
        <w:trPr>
          <w:tblCellSpacing w:w="15" w:type="dxa"/>
        </w:trPr>
        <w:tc>
          <w:tcPr>
            <w:tcW w:w="3195" w:type="dxa"/>
          </w:tcPr>
          <w:p w:rsidR="000F065D" w:rsidRPr="002035BF" w:rsidRDefault="000F065D" w:rsidP="00EA1E63">
            <w:pPr>
              <w:rPr>
                <w:bCs/>
              </w:rPr>
            </w:pPr>
            <w:r w:rsidRPr="002035BF">
              <w:rPr>
                <w:bCs/>
              </w:rPr>
              <w:t>Increase all building links to 1GB</w:t>
            </w:r>
          </w:p>
        </w:tc>
        <w:tc>
          <w:tcPr>
            <w:tcW w:w="1050" w:type="dxa"/>
          </w:tcPr>
          <w:p w:rsidR="000F065D" w:rsidRPr="002035BF" w:rsidRDefault="000F065D" w:rsidP="003E5D51">
            <w:pPr>
              <w:rPr>
                <w:color w:val="000000"/>
              </w:rPr>
            </w:pPr>
            <w:r>
              <w:rPr>
                <w:color w:val="000000"/>
              </w:rPr>
              <w:t>2014-2015</w:t>
            </w:r>
          </w:p>
        </w:tc>
        <w:tc>
          <w:tcPr>
            <w:tcW w:w="3480" w:type="dxa"/>
          </w:tcPr>
          <w:p w:rsidR="000F065D" w:rsidRPr="002035BF" w:rsidRDefault="000F065D" w:rsidP="00103D52">
            <w:pPr>
              <w:rPr>
                <w:color w:val="000000"/>
              </w:rPr>
            </w:pPr>
            <w:r>
              <w:rPr>
                <w:color w:val="000000"/>
              </w:rPr>
              <w:t>CIO, Sr. Network Engineer</w:t>
            </w:r>
          </w:p>
        </w:tc>
        <w:tc>
          <w:tcPr>
            <w:tcW w:w="3030" w:type="dxa"/>
          </w:tcPr>
          <w:p w:rsidR="000F065D" w:rsidRPr="002035BF" w:rsidRDefault="000F065D" w:rsidP="00F66855">
            <w:pPr>
              <w:rPr>
                <w:color w:val="000000"/>
              </w:rPr>
            </w:pPr>
            <w:r>
              <w:rPr>
                <w:color w:val="000000"/>
              </w:rPr>
              <w:t>TBD</w:t>
            </w:r>
          </w:p>
        </w:tc>
        <w:tc>
          <w:tcPr>
            <w:tcW w:w="1485" w:type="dxa"/>
          </w:tcPr>
          <w:p w:rsidR="000F065D" w:rsidRPr="00671B74" w:rsidRDefault="000F065D" w:rsidP="00CD34B5">
            <w:r w:rsidRPr="00671B74">
              <w:t>E-Rate</w:t>
            </w:r>
          </w:p>
        </w:tc>
      </w:tr>
      <w:tr w:rsidR="000F065D" w:rsidRPr="002035BF" w:rsidTr="004E546E">
        <w:trPr>
          <w:tblCellSpacing w:w="15" w:type="dxa"/>
        </w:trPr>
        <w:tc>
          <w:tcPr>
            <w:tcW w:w="3195" w:type="dxa"/>
          </w:tcPr>
          <w:p w:rsidR="000F065D" w:rsidRPr="002035BF" w:rsidRDefault="000F065D" w:rsidP="004F3B78">
            <w:r w:rsidRPr="002035BF">
              <w:t>Provide fiber to Daniel Boone, Warren and Heritage Landing</w:t>
            </w:r>
          </w:p>
        </w:tc>
        <w:tc>
          <w:tcPr>
            <w:tcW w:w="1050" w:type="dxa"/>
          </w:tcPr>
          <w:p w:rsidR="000F065D" w:rsidRPr="002035BF" w:rsidRDefault="000F065D" w:rsidP="003E5D51">
            <w:pPr>
              <w:rPr>
                <w:bCs/>
              </w:rPr>
            </w:pPr>
            <w:r>
              <w:rPr>
                <w:bCs/>
              </w:rPr>
              <w:t>2013-2014</w:t>
            </w:r>
          </w:p>
        </w:tc>
        <w:tc>
          <w:tcPr>
            <w:tcW w:w="3480" w:type="dxa"/>
          </w:tcPr>
          <w:p w:rsidR="000F065D" w:rsidRDefault="000F065D">
            <w:r w:rsidRPr="00FD5B85">
              <w:rPr>
                <w:color w:val="000000"/>
              </w:rPr>
              <w:t>CIO, Sr. Network Engineer</w:t>
            </w:r>
          </w:p>
        </w:tc>
        <w:tc>
          <w:tcPr>
            <w:tcW w:w="3030" w:type="dxa"/>
          </w:tcPr>
          <w:p w:rsidR="000F065D" w:rsidRPr="002035BF" w:rsidRDefault="000F065D" w:rsidP="003E5D51">
            <w:pPr>
              <w:rPr>
                <w:bCs/>
              </w:rPr>
            </w:pPr>
            <w:r>
              <w:rPr>
                <w:bCs/>
              </w:rPr>
              <w:t>TBD</w:t>
            </w:r>
          </w:p>
        </w:tc>
        <w:tc>
          <w:tcPr>
            <w:tcW w:w="1485" w:type="dxa"/>
          </w:tcPr>
          <w:p w:rsidR="000F065D" w:rsidRDefault="000F065D" w:rsidP="00CD34B5">
            <w:r w:rsidRPr="00671B74">
              <w:t>Local Funds</w:t>
            </w:r>
          </w:p>
        </w:tc>
      </w:tr>
      <w:tr w:rsidR="000F065D" w:rsidRPr="002035BF" w:rsidTr="004E546E">
        <w:trPr>
          <w:tblCellSpacing w:w="15" w:type="dxa"/>
        </w:trPr>
        <w:tc>
          <w:tcPr>
            <w:tcW w:w="3195" w:type="dxa"/>
          </w:tcPr>
          <w:p w:rsidR="000F065D" w:rsidRPr="002035BF" w:rsidRDefault="000F065D" w:rsidP="004F3B78">
            <w:r w:rsidRPr="002035BF">
              <w:t>Secure a secondary ISP connection</w:t>
            </w:r>
          </w:p>
        </w:tc>
        <w:tc>
          <w:tcPr>
            <w:tcW w:w="1050" w:type="dxa"/>
          </w:tcPr>
          <w:p w:rsidR="000F065D" w:rsidRPr="002035BF" w:rsidRDefault="000F065D" w:rsidP="003E5D51">
            <w:pPr>
              <w:rPr>
                <w:color w:val="000000"/>
              </w:rPr>
            </w:pPr>
            <w:r>
              <w:rPr>
                <w:color w:val="000000"/>
              </w:rPr>
              <w:t>2014-2015</w:t>
            </w:r>
          </w:p>
        </w:tc>
        <w:tc>
          <w:tcPr>
            <w:tcW w:w="3480" w:type="dxa"/>
          </w:tcPr>
          <w:p w:rsidR="000F065D" w:rsidRDefault="000F065D">
            <w:r w:rsidRPr="00FD5B85">
              <w:rPr>
                <w:color w:val="000000"/>
              </w:rPr>
              <w:t>CIO, Sr. Network Engineer</w:t>
            </w:r>
          </w:p>
        </w:tc>
        <w:tc>
          <w:tcPr>
            <w:tcW w:w="3030" w:type="dxa"/>
          </w:tcPr>
          <w:p w:rsidR="000F065D" w:rsidRPr="002035BF" w:rsidRDefault="000F065D" w:rsidP="003E5D51">
            <w:r>
              <w:t>TBD</w:t>
            </w:r>
          </w:p>
        </w:tc>
        <w:tc>
          <w:tcPr>
            <w:tcW w:w="1485" w:type="dxa"/>
          </w:tcPr>
          <w:p w:rsidR="000F065D" w:rsidRPr="002035BF" w:rsidRDefault="000F065D" w:rsidP="00103D52">
            <w:r>
              <w:t>Local Funds</w:t>
            </w:r>
          </w:p>
        </w:tc>
      </w:tr>
    </w:tbl>
    <w:p w:rsidR="00F011FB" w:rsidRDefault="00F011FB" w:rsidP="009B200B">
      <w:pPr>
        <w:ind w:left="900"/>
        <w:jc w:val="right"/>
      </w:pPr>
    </w:p>
    <w:p w:rsidR="00382ED2" w:rsidRDefault="00382ED2" w:rsidP="00EC3B5A">
      <w:pPr>
        <w:pStyle w:val="Heading1"/>
        <w:jc w:val="center"/>
        <w:rPr>
          <w:sz w:val="32"/>
        </w:rPr>
      </w:pPr>
    </w:p>
    <w:p w:rsidR="00382ED2" w:rsidRPr="00382ED2" w:rsidRDefault="00382ED2" w:rsidP="00382ED2"/>
    <w:p w:rsidR="00382ED2" w:rsidRDefault="00382ED2" w:rsidP="00382ED2"/>
    <w:p w:rsidR="00F011FB" w:rsidRDefault="00F011FB" w:rsidP="00F011FB">
      <w:pPr>
        <w:pStyle w:val="Heading1"/>
        <w:jc w:val="center"/>
        <w:rPr>
          <w:sz w:val="32"/>
        </w:rPr>
      </w:pPr>
      <w:r w:rsidRPr="005E6D7F">
        <w:rPr>
          <w:sz w:val="32"/>
        </w:rPr>
        <w:t xml:space="preserve">Technology Focus Area </w:t>
      </w:r>
      <w:r>
        <w:rPr>
          <w:sz w:val="32"/>
        </w:rPr>
        <w:t xml:space="preserve">4 </w:t>
      </w:r>
      <w:r w:rsidRPr="005E6D7F">
        <w:rPr>
          <w:sz w:val="32"/>
        </w:rPr>
        <w:t xml:space="preserve">– </w:t>
      </w:r>
      <w:r>
        <w:rPr>
          <w:sz w:val="32"/>
        </w:rPr>
        <w:t>Resource Distribution and Use</w:t>
      </w:r>
    </w:p>
    <w:p w:rsidR="00F011FB" w:rsidRDefault="00F011FB" w:rsidP="00F011FB">
      <w:pPr>
        <w:jc w:val="center"/>
      </w:pPr>
      <w:r>
        <w:t xml:space="preserve">The following tables list the </w:t>
      </w:r>
      <w:r w:rsidR="00082A53">
        <w:t>2013 - 2016</w:t>
      </w:r>
      <w:r>
        <w:t xml:space="preserve"> Technology Goals, </w:t>
      </w:r>
      <w:r w:rsidR="00357FCB">
        <w:t>Strateg</w:t>
      </w:r>
      <w:r w:rsidR="009F4B2D">
        <w:t>ies</w:t>
      </w:r>
      <w:r>
        <w:t>, and Activities.</w:t>
      </w:r>
    </w:p>
    <w:p w:rsidR="00F011FB" w:rsidRDefault="00F011FB" w:rsidP="00F011FB">
      <w:pPr>
        <w:jc w:val="center"/>
      </w:pPr>
      <w:r>
        <w:t xml:space="preserve">The Committee reviewed each </w:t>
      </w:r>
      <w:r w:rsidR="00357FCB">
        <w:t>Strategy</w:t>
      </w:r>
      <w:r>
        <w:t xml:space="preserve"> and activity and reported on the status.</w:t>
      </w:r>
    </w:p>
    <w:p w:rsidR="00C5349F" w:rsidRDefault="00C5349F" w:rsidP="00F011FB">
      <w:pPr>
        <w:jc w:val="center"/>
      </w:pPr>
    </w:p>
    <w:p w:rsidR="00B740EC" w:rsidRPr="009F4B2D" w:rsidRDefault="00B740EC" w:rsidP="00B740EC">
      <w:pPr>
        <w:jc w:val="center"/>
      </w:pPr>
      <w:r w:rsidRPr="009F4B2D">
        <w:t>CSIP Goal 3:</w:t>
      </w:r>
      <w:r>
        <w:t xml:space="preserve">  </w:t>
      </w:r>
      <w:r w:rsidRPr="009F4B2D">
        <w:t>Provide and maintain appropriate instructional resources, support services, and functional and safe facilities</w:t>
      </w:r>
      <w:r>
        <w:t>.</w:t>
      </w:r>
    </w:p>
    <w:p w:rsidR="00FF4347" w:rsidRDefault="00BD7A18" w:rsidP="00FF4347">
      <w:pPr>
        <w:shd w:val="pct50" w:color="FFFFFF" w:fill="C0C0C0"/>
        <w:ind w:left="1080"/>
        <w:jc w:val="center"/>
      </w:pPr>
      <w:r w:rsidRPr="00FF4347">
        <w:rPr>
          <w:b/>
        </w:rPr>
        <w:t xml:space="preserve">Objective: </w:t>
      </w:r>
      <w:r w:rsidR="00FF4347" w:rsidRPr="00FF4347">
        <w:rPr>
          <w:b/>
        </w:rPr>
        <w:t xml:space="preserve">Develop a plan </w:t>
      </w:r>
      <w:r w:rsidR="00E26DDE">
        <w:rPr>
          <w:b/>
        </w:rPr>
        <w:t>to meet</w:t>
      </w:r>
      <w:r w:rsidR="00FF4347" w:rsidRPr="00FF4347">
        <w:rPr>
          <w:b/>
        </w:rPr>
        <w:t xml:space="preserve"> district</w:t>
      </w:r>
      <w:r w:rsidR="00E26DDE">
        <w:rPr>
          <w:b/>
        </w:rPr>
        <w:t>-</w:t>
      </w:r>
      <w:r w:rsidR="006576CC">
        <w:rPr>
          <w:b/>
        </w:rPr>
        <w:t xml:space="preserve">defined </w:t>
      </w:r>
      <w:r w:rsidR="00E26DDE">
        <w:rPr>
          <w:b/>
        </w:rPr>
        <w:t xml:space="preserve">instructional </w:t>
      </w:r>
      <w:r w:rsidR="006576CC">
        <w:rPr>
          <w:b/>
        </w:rPr>
        <w:t xml:space="preserve">technology </w:t>
      </w:r>
      <w:r w:rsidR="00FF4347" w:rsidRPr="00FF4347">
        <w:rPr>
          <w:b/>
        </w:rPr>
        <w:t>standards</w:t>
      </w:r>
      <w:r w:rsidR="006576CC">
        <w:rPr>
          <w:b/>
        </w:rPr>
        <w:t xml:space="preserve"> and </w:t>
      </w:r>
      <w:r w:rsidR="00E26DDE">
        <w:rPr>
          <w:b/>
        </w:rPr>
        <w:t xml:space="preserve">implement a </w:t>
      </w:r>
      <w:r w:rsidR="006576CC">
        <w:rPr>
          <w:b/>
        </w:rPr>
        <w:t xml:space="preserve">technology assets </w:t>
      </w:r>
      <w:r w:rsidR="00E26DDE">
        <w:rPr>
          <w:b/>
        </w:rPr>
        <w:t>replacement cycle.</w:t>
      </w:r>
    </w:p>
    <w:p w:rsidR="006576CC" w:rsidRPr="006576CC" w:rsidRDefault="00357FCB" w:rsidP="006576CC">
      <w:pPr>
        <w:shd w:val="pct50" w:color="FFFFFF" w:fill="C0C0C0"/>
        <w:ind w:left="1080"/>
        <w:jc w:val="center"/>
      </w:pPr>
      <w:r w:rsidRPr="006576CC">
        <w:rPr>
          <w:highlight w:val="yellow"/>
        </w:rPr>
        <w:t>Strategy</w:t>
      </w:r>
      <w:r w:rsidR="00F011FB" w:rsidRPr="006576CC">
        <w:rPr>
          <w:highlight w:val="yellow"/>
        </w:rPr>
        <w:t xml:space="preserve"> </w:t>
      </w:r>
      <w:r w:rsidR="00BD69EC" w:rsidRPr="006576CC">
        <w:rPr>
          <w:highlight w:val="yellow"/>
        </w:rPr>
        <w:t>3</w:t>
      </w:r>
      <w:r w:rsidR="00F011FB" w:rsidRPr="006576CC">
        <w:rPr>
          <w:highlight w:val="yellow"/>
        </w:rPr>
        <w:t>:</w:t>
      </w:r>
      <w:r w:rsidR="00FF4347" w:rsidRPr="006576CC">
        <w:rPr>
          <w:highlight w:val="yellow"/>
        </w:rPr>
        <w:t xml:space="preserve"> </w:t>
      </w:r>
      <w:r w:rsidR="006576CC">
        <w:rPr>
          <w:highlight w:val="yellow"/>
        </w:rPr>
        <w:t>Revise</w:t>
      </w:r>
      <w:r w:rsidR="006576CC" w:rsidRPr="006576CC">
        <w:rPr>
          <w:highlight w:val="yellow"/>
        </w:rPr>
        <w:t xml:space="preserve"> the current technology life-cycle plan to include procurement and replacement for </w:t>
      </w:r>
      <w:r w:rsidR="00E26DDE">
        <w:rPr>
          <w:highlight w:val="yellow"/>
        </w:rPr>
        <w:t>instructional</w:t>
      </w:r>
      <w:r w:rsidR="006576CC" w:rsidRPr="006576CC">
        <w:rPr>
          <w:highlight w:val="yellow"/>
        </w:rPr>
        <w:t xml:space="preserve"> audio/video technologies and mobile devices.</w:t>
      </w:r>
    </w:p>
    <w:p w:rsidR="00F011FB" w:rsidRDefault="00F011FB" w:rsidP="00F011FB">
      <w:pPr>
        <w:shd w:val="pct50" w:color="FFFFFF" w:fill="C0C0C0"/>
        <w:ind w:left="1080"/>
        <w:jc w:val="center"/>
      </w:pPr>
      <w:r w:rsidRPr="001D2DA4">
        <w:t xml:space="preserve"> </w:t>
      </w:r>
      <w:r>
        <w:t>(CSIP 1, 2, 3, 4, 5, 6)  (MSIP 6.4, 8.1, 8.2)</w:t>
      </w:r>
      <w:r w:rsidR="009F4B2D">
        <w:t xml:space="preserve"> (METSP R1)</w:t>
      </w:r>
    </w:p>
    <w:p w:rsidR="002B4F52" w:rsidRDefault="002B4F52" w:rsidP="002B4F52">
      <w:pPr>
        <w:shd w:val="pct50" w:color="FFFFFF" w:fill="C0C0C0"/>
        <w:ind w:left="1080"/>
        <w:jc w:val="center"/>
      </w:pPr>
      <w:r>
        <w:t>Progress Measures: A review of technology resources inventory by building.</w:t>
      </w:r>
    </w:p>
    <w:p w:rsidR="002B4F52" w:rsidRPr="002E497F" w:rsidRDefault="002B4F52" w:rsidP="002B4F52">
      <w:pPr>
        <w:shd w:val="pct50" w:color="FFFFFF" w:fill="C0C0C0"/>
        <w:ind w:left="1080"/>
        <w:jc w:val="center"/>
      </w:pPr>
    </w:p>
    <w:tbl>
      <w:tblPr>
        <w:tblpPr w:leftFromText="180" w:rightFromText="180" w:vertAnchor="text" w:horzAnchor="page" w:tblpX="2381" w:tblpY="33"/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5"/>
        <w:gridCol w:w="1170"/>
        <w:gridCol w:w="3510"/>
        <w:gridCol w:w="2970"/>
        <w:gridCol w:w="1530"/>
      </w:tblGrid>
      <w:tr w:rsidR="004E546E" w:rsidRPr="00103D52" w:rsidTr="004E546E">
        <w:trPr>
          <w:tblCellSpacing w:w="15" w:type="dxa"/>
        </w:trPr>
        <w:tc>
          <w:tcPr>
            <w:tcW w:w="3160" w:type="dxa"/>
            <w:hideMark/>
          </w:tcPr>
          <w:p w:rsidR="004E546E" w:rsidRPr="00103D52" w:rsidRDefault="004E546E" w:rsidP="004E546E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>Strategy Action Step/ Activity</w:t>
            </w:r>
          </w:p>
        </w:tc>
        <w:tc>
          <w:tcPr>
            <w:tcW w:w="1140" w:type="dxa"/>
            <w:hideMark/>
          </w:tcPr>
          <w:p w:rsidR="004E546E" w:rsidRPr="00103D52" w:rsidRDefault="004E546E" w:rsidP="004E546E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>Time Line</w:t>
            </w:r>
          </w:p>
        </w:tc>
        <w:tc>
          <w:tcPr>
            <w:tcW w:w="3480" w:type="dxa"/>
            <w:hideMark/>
          </w:tcPr>
          <w:p w:rsidR="004E546E" w:rsidRPr="00103D52" w:rsidRDefault="004E546E" w:rsidP="004E546E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Responsible 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Person(s)</w:t>
            </w:r>
          </w:p>
        </w:tc>
        <w:tc>
          <w:tcPr>
            <w:tcW w:w="2940" w:type="dxa"/>
            <w:hideMark/>
          </w:tcPr>
          <w:p w:rsidR="004E546E" w:rsidRPr="00103D52" w:rsidRDefault="004E546E" w:rsidP="004E546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Additional Resource/Costs</w:t>
            </w:r>
          </w:p>
        </w:tc>
        <w:tc>
          <w:tcPr>
            <w:tcW w:w="1485" w:type="dxa"/>
            <w:hideMark/>
          </w:tcPr>
          <w:p w:rsidR="004E546E" w:rsidRPr="00103D52" w:rsidRDefault="004E546E" w:rsidP="004E546E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>Funding Source</w:t>
            </w:r>
          </w:p>
        </w:tc>
      </w:tr>
      <w:tr w:rsidR="004E546E" w:rsidRPr="00454753" w:rsidTr="004E546E">
        <w:trPr>
          <w:tblCellSpacing w:w="15" w:type="dxa"/>
        </w:trPr>
        <w:tc>
          <w:tcPr>
            <w:tcW w:w="3160" w:type="dxa"/>
          </w:tcPr>
          <w:p w:rsidR="004E546E" w:rsidRPr="00454753" w:rsidRDefault="004E546E" w:rsidP="004E546E">
            <w:pPr>
              <w:rPr>
                <w:bCs/>
              </w:rPr>
            </w:pPr>
            <w:r w:rsidRPr="00454753">
              <w:rPr>
                <w:bCs/>
              </w:rPr>
              <w:t xml:space="preserve">Develop a refreshment /replacement cycle for interactive and projection equipment </w:t>
            </w:r>
          </w:p>
        </w:tc>
        <w:tc>
          <w:tcPr>
            <w:tcW w:w="1140" w:type="dxa"/>
          </w:tcPr>
          <w:p w:rsidR="004E546E" w:rsidRPr="00454753" w:rsidRDefault="004E546E" w:rsidP="004E546E">
            <w:pPr>
              <w:rPr>
                <w:color w:val="000000"/>
              </w:rPr>
            </w:pPr>
            <w:r>
              <w:rPr>
                <w:color w:val="000000"/>
              </w:rPr>
              <w:t>2013-2014</w:t>
            </w:r>
          </w:p>
        </w:tc>
        <w:tc>
          <w:tcPr>
            <w:tcW w:w="3480" w:type="dxa"/>
          </w:tcPr>
          <w:p w:rsidR="004E546E" w:rsidRPr="00454753" w:rsidRDefault="004E546E" w:rsidP="004E546E">
            <w:pPr>
              <w:rPr>
                <w:color w:val="000000"/>
              </w:rPr>
            </w:pPr>
            <w:r>
              <w:rPr>
                <w:color w:val="000000"/>
              </w:rPr>
              <w:t>CIO, Sr. IT Manager</w:t>
            </w:r>
          </w:p>
        </w:tc>
        <w:tc>
          <w:tcPr>
            <w:tcW w:w="2940" w:type="dxa"/>
          </w:tcPr>
          <w:p w:rsidR="004E546E" w:rsidRPr="00454753" w:rsidRDefault="004E546E" w:rsidP="004E546E">
            <w:pPr>
              <w:rPr>
                <w:color w:val="000000"/>
              </w:rPr>
            </w:pPr>
            <w:r>
              <w:rPr>
                <w:color w:val="000000"/>
              </w:rPr>
              <w:t>NONE</w:t>
            </w:r>
          </w:p>
        </w:tc>
        <w:tc>
          <w:tcPr>
            <w:tcW w:w="1485" w:type="dxa"/>
          </w:tcPr>
          <w:p w:rsidR="004E546E" w:rsidRPr="00454753" w:rsidRDefault="004E546E" w:rsidP="004E546E">
            <w:r>
              <w:t>N/A</w:t>
            </w:r>
          </w:p>
        </w:tc>
      </w:tr>
      <w:tr w:rsidR="004E546E" w:rsidRPr="00454753" w:rsidTr="004E546E">
        <w:trPr>
          <w:tblCellSpacing w:w="15" w:type="dxa"/>
        </w:trPr>
        <w:tc>
          <w:tcPr>
            <w:tcW w:w="3160" w:type="dxa"/>
            <w:hideMark/>
          </w:tcPr>
          <w:p w:rsidR="004E546E" w:rsidRPr="00454753" w:rsidRDefault="004E546E" w:rsidP="004E546E">
            <w:pPr>
              <w:rPr>
                <w:bCs/>
              </w:rPr>
            </w:pPr>
            <w:r w:rsidRPr="00454753">
              <w:t xml:space="preserve">Maintain a four-year computer replacement for mobile devices and a 5-year cycle for desktops  </w:t>
            </w:r>
          </w:p>
        </w:tc>
        <w:tc>
          <w:tcPr>
            <w:tcW w:w="1140" w:type="dxa"/>
            <w:hideMark/>
          </w:tcPr>
          <w:p w:rsidR="004E546E" w:rsidRPr="00454753" w:rsidRDefault="004E546E" w:rsidP="004E546E">
            <w:pPr>
              <w:rPr>
                <w:color w:val="000000"/>
              </w:rPr>
            </w:pPr>
            <w:r w:rsidRPr="00454753">
              <w:rPr>
                <w:color w:val="000000"/>
              </w:rPr>
              <w:t>2013-2016</w:t>
            </w:r>
          </w:p>
        </w:tc>
        <w:tc>
          <w:tcPr>
            <w:tcW w:w="3480" w:type="dxa"/>
            <w:hideMark/>
          </w:tcPr>
          <w:p w:rsidR="004E546E" w:rsidRPr="00454753" w:rsidRDefault="004E546E" w:rsidP="004E546E">
            <w:pPr>
              <w:rPr>
                <w:color w:val="000000"/>
              </w:rPr>
            </w:pPr>
            <w:r w:rsidRPr="00454753">
              <w:rPr>
                <w:color w:val="000000"/>
              </w:rPr>
              <w:t>CIO, Sr. IT Manager, building technicians</w:t>
            </w:r>
          </w:p>
        </w:tc>
        <w:tc>
          <w:tcPr>
            <w:tcW w:w="2940" w:type="dxa"/>
            <w:hideMark/>
          </w:tcPr>
          <w:p w:rsidR="004E546E" w:rsidRPr="000F065D" w:rsidRDefault="004E546E" w:rsidP="004E546E">
            <w:pPr>
              <w:rPr>
                <w:color w:val="000000"/>
                <w:highlight w:val="yellow"/>
              </w:rPr>
            </w:pPr>
            <w:r w:rsidRPr="000F065D">
              <w:rPr>
                <w:color w:val="000000"/>
                <w:highlight w:val="yellow"/>
              </w:rPr>
              <w:t>FY2014 - ????</w:t>
            </w:r>
          </w:p>
          <w:p w:rsidR="004E546E" w:rsidRPr="000F065D" w:rsidRDefault="004E546E" w:rsidP="004E546E">
            <w:pPr>
              <w:rPr>
                <w:color w:val="000000"/>
                <w:highlight w:val="yellow"/>
              </w:rPr>
            </w:pPr>
            <w:r w:rsidRPr="000F065D">
              <w:rPr>
                <w:color w:val="000000"/>
                <w:highlight w:val="yellow"/>
              </w:rPr>
              <w:t>FY2015 - ????</w:t>
            </w:r>
          </w:p>
          <w:p w:rsidR="004E546E" w:rsidRPr="00454753" w:rsidRDefault="004E546E" w:rsidP="004E546E">
            <w:pPr>
              <w:rPr>
                <w:color w:val="000000"/>
              </w:rPr>
            </w:pPr>
            <w:r w:rsidRPr="000F065D">
              <w:rPr>
                <w:color w:val="000000"/>
                <w:highlight w:val="yellow"/>
              </w:rPr>
              <w:t>FY2016 - ????</w:t>
            </w:r>
          </w:p>
        </w:tc>
        <w:tc>
          <w:tcPr>
            <w:tcW w:w="1485" w:type="dxa"/>
            <w:hideMark/>
          </w:tcPr>
          <w:p w:rsidR="004E546E" w:rsidRPr="00454753" w:rsidRDefault="004E546E" w:rsidP="004E546E">
            <w:r>
              <w:t>Local Funds</w:t>
            </w:r>
            <w:r w:rsidRPr="00454753">
              <w:t>, Business Grant, PTO</w:t>
            </w:r>
          </w:p>
        </w:tc>
      </w:tr>
      <w:tr w:rsidR="004E546E" w:rsidRPr="00454753" w:rsidTr="004E546E">
        <w:trPr>
          <w:tblCellSpacing w:w="15" w:type="dxa"/>
        </w:trPr>
        <w:tc>
          <w:tcPr>
            <w:tcW w:w="3160" w:type="dxa"/>
          </w:tcPr>
          <w:p w:rsidR="004E546E" w:rsidRPr="00454753" w:rsidRDefault="004E546E" w:rsidP="004E546E">
            <w:r>
              <w:t xml:space="preserve">Replace all laptops and desktops that exceed the specified replacement cycle </w:t>
            </w:r>
          </w:p>
        </w:tc>
        <w:tc>
          <w:tcPr>
            <w:tcW w:w="1140" w:type="dxa"/>
          </w:tcPr>
          <w:p w:rsidR="004E546E" w:rsidRPr="00454753" w:rsidRDefault="004E546E" w:rsidP="004E546E">
            <w:pPr>
              <w:rPr>
                <w:color w:val="000000"/>
              </w:rPr>
            </w:pPr>
            <w:r>
              <w:rPr>
                <w:color w:val="000000"/>
              </w:rPr>
              <w:t>2013-2015</w:t>
            </w:r>
          </w:p>
        </w:tc>
        <w:tc>
          <w:tcPr>
            <w:tcW w:w="3480" w:type="dxa"/>
          </w:tcPr>
          <w:p w:rsidR="004E546E" w:rsidRPr="00454753" w:rsidRDefault="004E546E" w:rsidP="004E546E">
            <w:pPr>
              <w:rPr>
                <w:color w:val="000000"/>
              </w:rPr>
            </w:pPr>
            <w:r>
              <w:rPr>
                <w:color w:val="000000"/>
              </w:rPr>
              <w:t>CIO, Sr. IT Manager</w:t>
            </w:r>
          </w:p>
        </w:tc>
        <w:tc>
          <w:tcPr>
            <w:tcW w:w="2940" w:type="dxa"/>
          </w:tcPr>
          <w:p w:rsidR="004E546E" w:rsidRPr="00454753" w:rsidRDefault="004E546E" w:rsidP="004E546E">
            <w:pPr>
              <w:rPr>
                <w:color w:val="000000"/>
              </w:rPr>
            </w:pPr>
            <w:r>
              <w:rPr>
                <w:color w:val="000000"/>
              </w:rPr>
              <w:t>TBD</w:t>
            </w:r>
          </w:p>
        </w:tc>
        <w:tc>
          <w:tcPr>
            <w:tcW w:w="1485" w:type="dxa"/>
          </w:tcPr>
          <w:p w:rsidR="004E546E" w:rsidRPr="00454753" w:rsidRDefault="004E546E" w:rsidP="004E546E">
            <w:r>
              <w:t>Local Funds</w:t>
            </w:r>
            <w:r w:rsidRPr="00454753">
              <w:t>, Business Grant, PTO</w:t>
            </w:r>
          </w:p>
        </w:tc>
      </w:tr>
      <w:tr w:rsidR="004E546E" w:rsidRPr="00454753" w:rsidTr="004E546E">
        <w:trPr>
          <w:tblCellSpacing w:w="15" w:type="dxa"/>
        </w:trPr>
        <w:tc>
          <w:tcPr>
            <w:tcW w:w="3160" w:type="dxa"/>
          </w:tcPr>
          <w:p w:rsidR="004E546E" w:rsidRDefault="004E546E" w:rsidP="00E26DDE">
            <w:r>
              <w:t xml:space="preserve">Implement VDI (virtual desktop </w:t>
            </w:r>
            <w:r w:rsidR="00E26DDE">
              <w:t>infrastructure</w:t>
            </w:r>
            <w:r>
              <w:t xml:space="preserve">) system where feasible </w:t>
            </w:r>
          </w:p>
        </w:tc>
        <w:tc>
          <w:tcPr>
            <w:tcW w:w="1140" w:type="dxa"/>
          </w:tcPr>
          <w:p w:rsidR="004E546E" w:rsidRPr="00454753" w:rsidRDefault="004E546E" w:rsidP="004E546E">
            <w:pPr>
              <w:rPr>
                <w:color w:val="000000"/>
              </w:rPr>
            </w:pPr>
            <w:r>
              <w:rPr>
                <w:color w:val="000000"/>
              </w:rPr>
              <w:t>2013-2014</w:t>
            </w:r>
          </w:p>
        </w:tc>
        <w:tc>
          <w:tcPr>
            <w:tcW w:w="3480" w:type="dxa"/>
          </w:tcPr>
          <w:p w:rsidR="004E546E" w:rsidRPr="00454753" w:rsidRDefault="004E546E" w:rsidP="004E546E">
            <w:pPr>
              <w:rPr>
                <w:color w:val="000000"/>
              </w:rPr>
            </w:pPr>
            <w:r>
              <w:rPr>
                <w:color w:val="000000"/>
              </w:rPr>
              <w:t>CIO, Sr. Network Engineer</w:t>
            </w:r>
          </w:p>
        </w:tc>
        <w:tc>
          <w:tcPr>
            <w:tcW w:w="2940" w:type="dxa"/>
          </w:tcPr>
          <w:p w:rsidR="004E546E" w:rsidRPr="00454753" w:rsidRDefault="004E546E" w:rsidP="004E546E">
            <w:pPr>
              <w:rPr>
                <w:color w:val="000000"/>
              </w:rPr>
            </w:pPr>
            <w:r w:rsidRPr="00460485">
              <w:rPr>
                <w:color w:val="000000"/>
                <w:highlight w:val="yellow"/>
              </w:rPr>
              <w:t>$</w:t>
            </w:r>
            <w:proofErr w:type="gramStart"/>
            <w:r w:rsidRPr="00460485">
              <w:rPr>
                <w:color w:val="000000"/>
                <w:highlight w:val="yellow"/>
              </w:rPr>
              <w:t>100K ????</w:t>
            </w:r>
            <w:proofErr w:type="gramEnd"/>
          </w:p>
        </w:tc>
        <w:tc>
          <w:tcPr>
            <w:tcW w:w="1485" w:type="dxa"/>
          </w:tcPr>
          <w:p w:rsidR="004E546E" w:rsidRPr="00454753" w:rsidRDefault="004E546E" w:rsidP="004E546E">
            <w:r>
              <w:t>Local Funds</w:t>
            </w:r>
          </w:p>
        </w:tc>
      </w:tr>
    </w:tbl>
    <w:p w:rsidR="00F011FB" w:rsidRDefault="00F011FB" w:rsidP="00F011FB"/>
    <w:p w:rsidR="00F011FB" w:rsidRDefault="00F011FB" w:rsidP="00F011FB">
      <w:pPr>
        <w:ind w:left="900"/>
        <w:jc w:val="right"/>
        <w:rPr>
          <w:i/>
        </w:rPr>
      </w:pPr>
    </w:p>
    <w:p w:rsidR="00F011FB" w:rsidRPr="00F011FB" w:rsidRDefault="00F011FB" w:rsidP="00F011FB">
      <w:pPr>
        <w:ind w:left="900"/>
        <w:jc w:val="right"/>
        <w:sectPr w:rsidR="00F011FB" w:rsidRPr="00F011FB" w:rsidSect="00513C0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5840" w:h="12240" w:orient="landscape" w:code="1"/>
          <w:pgMar w:top="1440" w:right="1152" w:bottom="1440" w:left="1152" w:header="720" w:footer="720" w:gutter="0"/>
          <w:cols w:space="720"/>
          <w:docGrid w:linePitch="360"/>
        </w:sectPr>
      </w:pPr>
    </w:p>
    <w:p w:rsidR="0069750B" w:rsidRDefault="0069750B" w:rsidP="00362723">
      <w:pPr>
        <w:pStyle w:val="Heading1"/>
        <w:jc w:val="center"/>
        <w:rPr>
          <w:sz w:val="32"/>
        </w:rPr>
      </w:pPr>
      <w:r w:rsidRPr="005E6D7F">
        <w:rPr>
          <w:sz w:val="32"/>
        </w:rPr>
        <w:lastRenderedPageBreak/>
        <w:t xml:space="preserve">Technology Focus Area </w:t>
      </w:r>
      <w:r>
        <w:rPr>
          <w:sz w:val="32"/>
        </w:rPr>
        <w:t xml:space="preserve">5 </w:t>
      </w:r>
      <w:r w:rsidRPr="005E6D7F">
        <w:rPr>
          <w:sz w:val="32"/>
        </w:rPr>
        <w:t xml:space="preserve">– </w:t>
      </w:r>
      <w:r>
        <w:rPr>
          <w:sz w:val="32"/>
        </w:rPr>
        <w:t>Technical Support</w:t>
      </w:r>
    </w:p>
    <w:p w:rsidR="0069750B" w:rsidRDefault="0069750B" w:rsidP="0069750B">
      <w:pPr>
        <w:jc w:val="center"/>
      </w:pPr>
      <w:r>
        <w:t xml:space="preserve">The following tables list the </w:t>
      </w:r>
      <w:r w:rsidR="00082A53">
        <w:t>2013 - 2016</w:t>
      </w:r>
      <w:r>
        <w:t xml:space="preserve"> Technology Goals, </w:t>
      </w:r>
      <w:r w:rsidR="00357FCB">
        <w:t>Strateg</w:t>
      </w:r>
      <w:r w:rsidR="009F4B2D">
        <w:t>ies</w:t>
      </w:r>
      <w:r>
        <w:t>, and Activities.</w:t>
      </w:r>
    </w:p>
    <w:p w:rsidR="0069750B" w:rsidRDefault="0069750B" w:rsidP="0069750B">
      <w:pPr>
        <w:jc w:val="center"/>
      </w:pPr>
      <w:r>
        <w:t xml:space="preserve">The Committee reviewed each </w:t>
      </w:r>
      <w:r w:rsidR="00185B19">
        <w:t>s</w:t>
      </w:r>
      <w:r w:rsidR="00357FCB">
        <w:t>trategy</w:t>
      </w:r>
      <w:r>
        <w:t xml:space="preserve"> and activity and reported on the status.</w:t>
      </w:r>
    </w:p>
    <w:p w:rsidR="0069750B" w:rsidRDefault="0069750B" w:rsidP="0069750B">
      <w:pPr>
        <w:jc w:val="center"/>
      </w:pPr>
    </w:p>
    <w:p w:rsidR="008528BF" w:rsidRPr="009F4B2D" w:rsidRDefault="008528BF" w:rsidP="008528BF">
      <w:pPr>
        <w:jc w:val="center"/>
      </w:pPr>
      <w:r w:rsidRPr="009F4B2D">
        <w:t>CSIP Goal 3:</w:t>
      </w:r>
      <w:r>
        <w:t xml:space="preserve">  </w:t>
      </w:r>
      <w:r w:rsidRPr="009F4B2D">
        <w:t>Provide and maintain appropriate instructional resources, support services, and functional and safe facilities</w:t>
      </w:r>
      <w:r>
        <w:t>.</w:t>
      </w:r>
    </w:p>
    <w:p w:rsidR="009F4B2D" w:rsidRPr="00E51470" w:rsidRDefault="009F4B2D" w:rsidP="0069750B">
      <w:pPr>
        <w:jc w:val="center"/>
        <w:rPr>
          <w:b/>
        </w:rPr>
      </w:pPr>
      <w:r w:rsidRPr="00BB2269">
        <w:rPr>
          <w:b/>
        </w:rPr>
        <w:t>Objective:</w:t>
      </w:r>
      <w:r w:rsidR="008528BF" w:rsidRPr="00BB2269">
        <w:rPr>
          <w:b/>
        </w:rPr>
        <w:t xml:space="preserve"> Provide resources to support the District in using technologies to enhance and engage students.</w:t>
      </w:r>
    </w:p>
    <w:p w:rsidR="009905F6" w:rsidRPr="00BB2269" w:rsidRDefault="00C03DB9" w:rsidP="006A434A">
      <w:pPr>
        <w:shd w:val="pct50" w:color="FFFFFF" w:fill="C0C0C0"/>
        <w:ind w:left="1080"/>
        <w:jc w:val="center"/>
      </w:pPr>
      <w:r w:rsidRPr="00BB2269">
        <w:rPr>
          <w:highlight w:val="yellow"/>
        </w:rPr>
        <w:t>Strategy</w:t>
      </w:r>
      <w:r w:rsidR="006A434A" w:rsidRPr="00BB2269">
        <w:rPr>
          <w:highlight w:val="yellow"/>
        </w:rPr>
        <w:t xml:space="preserve"> 1: </w:t>
      </w:r>
      <w:r w:rsidR="008528BF" w:rsidRPr="00BB2269">
        <w:rPr>
          <w:highlight w:val="yellow"/>
        </w:rPr>
        <w:t xml:space="preserve">The District will identify and provide the necessary technical support resources to ensure high levels of </w:t>
      </w:r>
      <w:r w:rsidRPr="00BB2269">
        <w:rPr>
          <w:highlight w:val="yellow"/>
        </w:rPr>
        <w:t>service</w:t>
      </w:r>
      <w:r w:rsidR="009905F6" w:rsidRPr="00BB2269">
        <w:rPr>
          <w:highlight w:val="yellow"/>
        </w:rPr>
        <w:t>.</w:t>
      </w:r>
    </w:p>
    <w:p w:rsidR="00E03654" w:rsidRDefault="00E03654" w:rsidP="006A434A">
      <w:pPr>
        <w:shd w:val="pct50" w:color="FFFFFF" w:fill="C0C0C0"/>
        <w:ind w:left="1080"/>
        <w:jc w:val="center"/>
      </w:pPr>
      <w:r>
        <w:t>(CSIP 1, 2, 3, 4, 5, 6)  (MSIP 6.4, 8.1, 8.2)</w:t>
      </w:r>
      <w:r w:rsidR="009F4B2D">
        <w:t xml:space="preserve"> (METSP TS1)</w:t>
      </w:r>
    </w:p>
    <w:p w:rsidR="008E21DF" w:rsidRDefault="008E21DF" w:rsidP="008E21DF">
      <w:pPr>
        <w:shd w:val="pct50" w:color="FFFFFF" w:fill="C0C0C0"/>
        <w:ind w:left="1080"/>
        <w:jc w:val="center"/>
      </w:pPr>
      <w:r>
        <w:t>Progress Measures: Analysis of Annual Technology survey regarding support and service.</w:t>
      </w:r>
    </w:p>
    <w:p w:rsidR="0069750B" w:rsidRDefault="0069750B" w:rsidP="0069750B"/>
    <w:p w:rsidR="002B13B6" w:rsidRDefault="002B13B6" w:rsidP="0069750B"/>
    <w:tbl>
      <w:tblPr>
        <w:tblW w:w="0" w:type="auto"/>
        <w:tblCellSpacing w:w="15" w:type="dxa"/>
        <w:tblInd w:w="1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0"/>
        <w:gridCol w:w="1170"/>
        <w:gridCol w:w="3510"/>
        <w:gridCol w:w="2872"/>
        <w:gridCol w:w="1628"/>
      </w:tblGrid>
      <w:tr w:rsidR="00683F58" w:rsidRPr="00103D52" w:rsidTr="004E546E">
        <w:trPr>
          <w:tblCellSpacing w:w="15" w:type="dxa"/>
        </w:trPr>
        <w:tc>
          <w:tcPr>
            <w:tcW w:w="3195" w:type="dxa"/>
            <w:hideMark/>
          </w:tcPr>
          <w:p w:rsidR="00683F58" w:rsidRPr="00103D52" w:rsidRDefault="00683F58" w:rsidP="006A434A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>Action Step/ Activity</w:t>
            </w:r>
          </w:p>
        </w:tc>
        <w:tc>
          <w:tcPr>
            <w:tcW w:w="1140" w:type="dxa"/>
            <w:hideMark/>
          </w:tcPr>
          <w:p w:rsidR="00683F58" w:rsidRPr="00103D52" w:rsidRDefault="00683F58" w:rsidP="006A434A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>Time Line</w:t>
            </w:r>
          </w:p>
        </w:tc>
        <w:tc>
          <w:tcPr>
            <w:tcW w:w="3480" w:type="dxa"/>
            <w:hideMark/>
          </w:tcPr>
          <w:p w:rsidR="00683F58" w:rsidRPr="00103D52" w:rsidRDefault="00683F58" w:rsidP="006A434A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Responsible </w:t>
            </w:r>
            <w:r w:rsidR="00E71874">
              <w:rPr>
                <w:rFonts w:ascii="Calibri" w:hAnsi="Calibri" w:cs="Arial"/>
                <w:b/>
                <w:bCs/>
                <w:sz w:val="22"/>
                <w:szCs w:val="22"/>
              </w:rPr>
              <w:t>Person(s)</w:t>
            </w:r>
          </w:p>
        </w:tc>
        <w:tc>
          <w:tcPr>
            <w:tcW w:w="2842" w:type="dxa"/>
            <w:hideMark/>
          </w:tcPr>
          <w:p w:rsidR="00683F58" w:rsidRPr="00103D52" w:rsidRDefault="00683F58" w:rsidP="006A434A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Additional Resource/Costs</w:t>
            </w:r>
          </w:p>
        </w:tc>
        <w:tc>
          <w:tcPr>
            <w:tcW w:w="1583" w:type="dxa"/>
            <w:hideMark/>
          </w:tcPr>
          <w:p w:rsidR="00683F58" w:rsidRPr="00103D52" w:rsidRDefault="00683F58" w:rsidP="006A434A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>Funding Source</w:t>
            </w:r>
          </w:p>
        </w:tc>
      </w:tr>
      <w:tr w:rsidR="00683F58" w:rsidRPr="00BB2269" w:rsidTr="004E546E">
        <w:trPr>
          <w:trHeight w:val="608"/>
          <w:tblCellSpacing w:w="15" w:type="dxa"/>
        </w:trPr>
        <w:tc>
          <w:tcPr>
            <w:tcW w:w="3195" w:type="dxa"/>
            <w:hideMark/>
          </w:tcPr>
          <w:p w:rsidR="00683F58" w:rsidRPr="00BB2269" w:rsidRDefault="00683F58" w:rsidP="0016278F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269">
              <w:rPr>
                <w:rFonts w:ascii="Times New Roman" w:hAnsi="Times New Roman"/>
                <w:sz w:val="24"/>
                <w:szCs w:val="24"/>
              </w:rPr>
              <w:t xml:space="preserve">Provide professional development for technicians to increase skill level </w:t>
            </w:r>
            <w:r w:rsidR="0016278F" w:rsidRPr="00BB2269">
              <w:rPr>
                <w:rFonts w:ascii="Times New Roman" w:hAnsi="Times New Roman"/>
                <w:sz w:val="24"/>
                <w:szCs w:val="24"/>
              </w:rPr>
              <w:t xml:space="preserve">in the support of </w:t>
            </w:r>
            <w:r w:rsidR="0092045D">
              <w:rPr>
                <w:rFonts w:ascii="Times New Roman" w:hAnsi="Times New Roman"/>
                <w:sz w:val="24"/>
                <w:szCs w:val="24"/>
              </w:rPr>
              <w:t xml:space="preserve">tablet and </w:t>
            </w:r>
            <w:r w:rsidR="0016278F" w:rsidRPr="00BB2269">
              <w:rPr>
                <w:rFonts w:ascii="Times New Roman" w:hAnsi="Times New Roman"/>
                <w:sz w:val="24"/>
                <w:szCs w:val="24"/>
              </w:rPr>
              <w:t>multi-media technologies</w:t>
            </w:r>
            <w:r w:rsidRPr="00BB2269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140" w:type="dxa"/>
            <w:hideMark/>
          </w:tcPr>
          <w:p w:rsidR="00683F58" w:rsidRPr="00BB2269" w:rsidRDefault="00683F58" w:rsidP="0016278F">
            <w:r w:rsidRPr="00BB2269">
              <w:t>201</w:t>
            </w:r>
            <w:r w:rsidR="0016278F" w:rsidRPr="00BB2269">
              <w:t>3</w:t>
            </w:r>
            <w:r w:rsidRPr="00BB2269">
              <w:t>-201</w:t>
            </w:r>
            <w:r w:rsidR="0016278F" w:rsidRPr="00BB2269">
              <w:t>6</w:t>
            </w:r>
          </w:p>
        </w:tc>
        <w:tc>
          <w:tcPr>
            <w:tcW w:w="3480" w:type="dxa"/>
            <w:hideMark/>
          </w:tcPr>
          <w:p w:rsidR="00683F58" w:rsidRPr="00BB2269" w:rsidRDefault="00683F58" w:rsidP="0016278F">
            <w:r w:rsidRPr="00BB2269">
              <w:t>Sr. IT Manager</w:t>
            </w:r>
            <w:r w:rsidR="0016278F" w:rsidRPr="00BB2269">
              <w:t>, ETS</w:t>
            </w:r>
          </w:p>
        </w:tc>
        <w:tc>
          <w:tcPr>
            <w:tcW w:w="2842" w:type="dxa"/>
            <w:hideMark/>
          </w:tcPr>
          <w:p w:rsidR="00683F58" w:rsidRPr="00BB2269" w:rsidRDefault="0016278F" w:rsidP="004B7FD8">
            <w:r w:rsidRPr="00BB2269">
              <w:t>$3</w:t>
            </w:r>
            <w:r w:rsidR="00683F58" w:rsidRPr="00BB2269">
              <w:t>K annually</w:t>
            </w:r>
          </w:p>
        </w:tc>
        <w:tc>
          <w:tcPr>
            <w:tcW w:w="1583" w:type="dxa"/>
            <w:hideMark/>
          </w:tcPr>
          <w:p w:rsidR="00683F58" w:rsidRPr="00BB2269" w:rsidRDefault="00EC5908" w:rsidP="004B7FD8">
            <w:r>
              <w:t>Local Funds</w:t>
            </w:r>
          </w:p>
        </w:tc>
      </w:tr>
      <w:tr w:rsidR="00683F58" w:rsidRPr="00D3461B" w:rsidTr="004E546E">
        <w:trPr>
          <w:tblCellSpacing w:w="15" w:type="dxa"/>
        </w:trPr>
        <w:tc>
          <w:tcPr>
            <w:tcW w:w="3195" w:type="dxa"/>
            <w:hideMark/>
          </w:tcPr>
          <w:p w:rsidR="00683F58" w:rsidRPr="00D3461B" w:rsidRDefault="006D0D02" w:rsidP="0099033B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3461B">
              <w:rPr>
                <w:rFonts w:ascii="Times New Roman" w:hAnsi="Times New Roman"/>
                <w:bCs/>
                <w:sz w:val="24"/>
                <w:szCs w:val="24"/>
              </w:rPr>
              <w:t xml:space="preserve">Technology team will be trained in various aspects of the ITIL </w:t>
            </w:r>
            <w:r w:rsidR="0099033B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99033B" w:rsidRPr="0099033B">
              <w:rPr>
                <w:rStyle w:val="Emphasis"/>
                <w:rFonts w:ascii="Times New Roman" w:hAnsi="Times New Roman"/>
                <w:b w:val="0"/>
                <w:color w:val="222222"/>
                <w:sz w:val="24"/>
                <w:szCs w:val="24"/>
              </w:rPr>
              <w:t xml:space="preserve">Information Technology Infrastructure Library) service management </w:t>
            </w:r>
            <w:r w:rsidRPr="0099033B">
              <w:rPr>
                <w:rFonts w:ascii="Times New Roman" w:hAnsi="Times New Roman"/>
                <w:bCs/>
                <w:sz w:val="24"/>
                <w:szCs w:val="24"/>
              </w:rPr>
              <w:t>framework</w:t>
            </w:r>
          </w:p>
        </w:tc>
        <w:tc>
          <w:tcPr>
            <w:tcW w:w="1140" w:type="dxa"/>
          </w:tcPr>
          <w:p w:rsidR="00683F58" w:rsidRPr="00D3461B" w:rsidRDefault="00EC5908" w:rsidP="006A434A">
            <w:r>
              <w:t>2013-2015</w:t>
            </w:r>
          </w:p>
        </w:tc>
        <w:tc>
          <w:tcPr>
            <w:tcW w:w="3480" w:type="dxa"/>
          </w:tcPr>
          <w:p w:rsidR="00683F58" w:rsidRPr="00D3461B" w:rsidRDefault="00EC5908" w:rsidP="006A434A">
            <w:r>
              <w:t>CIO</w:t>
            </w:r>
          </w:p>
        </w:tc>
        <w:tc>
          <w:tcPr>
            <w:tcW w:w="2842" w:type="dxa"/>
          </w:tcPr>
          <w:p w:rsidR="00683F58" w:rsidRPr="00D3461B" w:rsidRDefault="00EC5908" w:rsidP="006A434A">
            <w:r>
              <w:t>$5K</w:t>
            </w:r>
          </w:p>
        </w:tc>
        <w:tc>
          <w:tcPr>
            <w:tcW w:w="1583" w:type="dxa"/>
          </w:tcPr>
          <w:p w:rsidR="00683F58" w:rsidRPr="00D3461B" w:rsidRDefault="00EC5908" w:rsidP="006A434A">
            <w:r>
              <w:t>Local Funds</w:t>
            </w:r>
          </w:p>
        </w:tc>
      </w:tr>
      <w:tr w:rsidR="00D21621" w:rsidRPr="00D3461B" w:rsidTr="004E546E">
        <w:trPr>
          <w:tblCellSpacing w:w="15" w:type="dxa"/>
        </w:trPr>
        <w:tc>
          <w:tcPr>
            <w:tcW w:w="3195" w:type="dxa"/>
          </w:tcPr>
          <w:p w:rsidR="00D21621" w:rsidRPr="00D3461B" w:rsidRDefault="00D21621" w:rsidP="006A434A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40" w:type="dxa"/>
          </w:tcPr>
          <w:p w:rsidR="00D21621" w:rsidRPr="00D3461B" w:rsidRDefault="00D21621" w:rsidP="006A434A"/>
        </w:tc>
        <w:tc>
          <w:tcPr>
            <w:tcW w:w="3480" w:type="dxa"/>
          </w:tcPr>
          <w:p w:rsidR="00D21621" w:rsidRPr="00D3461B" w:rsidRDefault="00D21621" w:rsidP="006A434A"/>
        </w:tc>
        <w:tc>
          <w:tcPr>
            <w:tcW w:w="2842" w:type="dxa"/>
          </w:tcPr>
          <w:p w:rsidR="00D21621" w:rsidRPr="00D3461B" w:rsidRDefault="00D21621" w:rsidP="006A434A"/>
        </w:tc>
        <w:tc>
          <w:tcPr>
            <w:tcW w:w="1583" w:type="dxa"/>
          </w:tcPr>
          <w:p w:rsidR="00D21621" w:rsidRPr="00D3461B" w:rsidRDefault="00D21621" w:rsidP="006A434A"/>
        </w:tc>
      </w:tr>
    </w:tbl>
    <w:p w:rsidR="00F83BFE" w:rsidRDefault="00F83BFE" w:rsidP="00F83BFE">
      <w:pPr>
        <w:pStyle w:val="Heading1"/>
        <w:jc w:val="center"/>
        <w:rPr>
          <w:sz w:val="32"/>
        </w:rPr>
      </w:pPr>
    </w:p>
    <w:p w:rsidR="00F83BFE" w:rsidRDefault="00F83BFE" w:rsidP="00F83BFE"/>
    <w:p w:rsidR="00F83BFE" w:rsidRDefault="00F83BFE" w:rsidP="00F83BFE"/>
    <w:p w:rsidR="00F83BFE" w:rsidRDefault="00F83BFE" w:rsidP="00F83BFE">
      <w:pPr>
        <w:pStyle w:val="Heading1"/>
        <w:jc w:val="center"/>
        <w:rPr>
          <w:sz w:val="32"/>
        </w:rPr>
      </w:pPr>
    </w:p>
    <w:p w:rsidR="009905F6" w:rsidRPr="009905F6" w:rsidRDefault="009905F6" w:rsidP="009905F6"/>
    <w:p w:rsidR="00082A53" w:rsidRPr="00082A53" w:rsidRDefault="00082A53" w:rsidP="00082A53"/>
    <w:p w:rsidR="00F83BFE" w:rsidRDefault="00F83BFE" w:rsidP="00F83BFE">
      <w:pPr>
        <w:pStyle w:val="Heading1"/>
        <w:jc w:val="center"/>
        <w:rPr>
          <w:sz w:val="32"/>
        </w:rPr>
      </w:pPr>
      <w:r>
        <w:rPr>
          <w:sz w:val="32"/>
        </w:rPr>
        <w:lastRenderedPageBreak/>
        <w:t>T</w:t>
      </w:r>
      <w:r w:rsidRPr="005E6D7F">
        <w:rPr>
          <w:sz w:val="32"/>
        </w:rPr>
        <w:t xml:space="preserve">echnology Focus Area </w:t>
      </w:r>
      <w:r>
        <w:rPr>
          <w:sz w:val="32"/>
        </w:rPr>
        <w:t xml:space="preserve">5 </w:t>
      </w:r>
      <w:r w:rsidRPr="005E6D7F">
        <w:rPr>
          <w:sz w:val="32"/>
        </w:rPr>
        <w:t xml:space="preserve">– </w:t>
      </w:r>
      <w:r>
        <w:rPr>
          <w:sz w:val="32"/>
        </w:rPr>
        <w:t>Technical Support</w:t>
      </w:r>
    </w:p>
    <w:p w:rsidR="00F83BFE" w:rsidRDefault="00F83BFE" w:rsidP="00F83BFE">
      <w:pPr>
        <w:jc w:val="center"/>
      </w:pPr>
      <w:r>
        <w:t xml:space="preserve">The following tables list the </w:t>
      </w:r>
      <w:r w:rsidR="00082A53">
        <w:t>2013 - 2016</w:t>
      </w:r>
      <w:r>
        <w:t xml:space="preserve"> Technology Goals, Strategies, and Activities.</w:t>
      </w:r>
    </w:p>
    <w:p w:rsidR="00F83BFE" w:rsidRDefault="00F83BFE" w:rsidP="00F83BFE">
      <w:pPr>
        <w:jc w:val="center"/>
      </w:pPr>
      <w:r>
        <w:t>The Committee reviewed each strategy and activity and reported on the status.</w:t>
      </w:r>
    </w:p>
    <w:p w:rsidR="00F83BFE" w:rsidRDefault="00F83BFE" w:rsidP="00F83BFE">
      <w:pPr>
        <w:jc w:val="center"/>
      </w:pPr>
    </w:p>
    <w:p w:rsidR="00F83BFE" w:rsidRPr="009F4B2D" w:rsidRDefault="00F83BFE" w:rsidP="00F83BFE">
      <w:pPr>
        <w:jc w:val="center"/>
      </w:pPr>
      <w:r w:rsidRPr="009F4B2D">
        <w:t>CSIP Goal 3:</w:t>
      </w:r>
      <w:r>
        <w:t xml:space="preserve">  </w:t>
      </w:r>
      <w:r w:rsidRPr="009F4B2D">
        <w:t>Provide and maintain appropriate instructional resources, support services, and functional and safe facilities</w:t>
      </w:r>
      <w:r>
        <w:t>.</w:t>
      </w:r>
    </w:p>
    <w:p w:rsidR="00F83BFE" w:rsidRPr="00E51470" w:rsidRDefault="00F83BFE" w:rsidP="00F83BFE">
      <w:pPr>
        <w:jc w:val="center"/>
        <w:rPr>
          <w:b/>
        </w:rPr>
      </w:pPr>
      <w:r w:rsidRPr="00BB2269">
        <w:rPr>
          <w:b/>
        </w:rPr>
        <w:t>Objective: Provide resources to support the District in using technologies to enhance and engage students.</w:t>
      </w:r>
    </w:p>
    <w:p w:rsidR="00F83BFE" w:rsidRPr="00BB2269" w:rsidRDefault="00F83BFE" w:rsidP="00F83BFE">
      <w:pPr>
        <w:shd w:val="pct50" w:color="FFFFFF" w:fill="C0C0C0"/>
        <w:ind w:left="1080"/>
        <w:jc w:val="center"/>
      </w:pPr>
      <w:r w:rsidRPr="00BB2269">
        <w:rPr>
          <w:highlight w:val="yellow"/>
        </w:rPr>
        <w:t xml:space="preserve">Strategy 2: The District will </w:t>
      </w:r>
      <w:r w:rsidR="00382ED2" w:rsidRPr="00BB2269">
        <w:rPr>
          <w:highlight w:val="yellow"/>
        </w:rPr>
        <w:t>increase</w:t>
      </w:r>
      <w:r w:rsidR="009905F6" w:rsidRPr="00BB2269">
        <w:rPr>
          <w:highlight w:val="yellow"/>
        </w:rPr>
        <w:t xml:space="preserve"> the i</w:t>
      </w:r>
      <w:r w:rsidRPr="00BB2269">
        <w:rPr>
          <w:highlight w:val="yellow"/>
        </w:rPr>
        <w:t xml:space="preserve">nstructional </w:t>
      </w:r>
      <w:r w:rsidR="009905F6" w:rsidRPr="00BB2269">
        <w:rPr>
          <w:highlight w:val="yellow"/>
        </w:rPr>
        <w:t xml:space="preserve">technology </w:t>
      </w:r>
      <w:r w:rsidRPr="00BB2269">
        <w:rPr>
          <w:highlight w:val="yellow"/>
        </w:rPr>
        <w:t xml:space="preserve">support resources to ensure high levels </w:t>
      </w:r>
      <w:r w:rsidR="009905F6" w:rsidRPr="00BB2269">
        <w:rPr>
          <w:highlight w:val="yellow"/>
        </w:rPr>
        <w:t xml:space="preserve">of </w:t>
      </w:r>
      <w:r w:rsidRPr="00BB2269">
        <w:rPr>
          <w:highlight w:val="yellow"/>
        </w:rPr>
        <w:t>integration.</w:t>
      </w:r>
    </w:p>
    <w:p w:rsidR="00F83BFE" w:rsidRDefault="00F83BFE" w:rsidP="00F83BFE">
      <w:pPr>
        <w:shd w:val="pct50" w:color="FFFFFF" w:fill="C0C0C0"/>
        <w:ind w:left="1080"/>
        <w:jc w:val="center"/>
      </w:pPr>
      <w:r>
        <w:t>(CSIP 1, 2, 3, 4, 5, 6)  (MSIP 6.4, 8.1, 8.2) (METSP TS1)</w:t>
      </w:r>
    </w:p>
    <w:p w:rsidR="008E21DF" w:rsidRDefault="008E21DF" w:rsidP="008E21DF">
      <w:pPr>
        <w:shd w:val="pct50" w:color="FFFFFF" w:fill="C0C0C0"/>
        <w:ind w:left="1080"/>
        <w:jc w:val="center"/>
      </w:pPr>
      <w:r>
        <w:t xml:space="preserve">Progress Measures: </w:t>
      </w:r>
      <w:r w:rsidR="00BD69EC">
        <w:t>New job descriptions for ITS</w:t>
      </w:r>
    </w:p>
    <w:p w:rsidR="00F83BFE" w:rsidRDefault="00F83BFE" w:rsidP="00F83BFE"/>
    <w:p w:rsidR="00F83BFE" w:rsidRDefault="00F83BFE" w:rsidP="00F83BFE"/>
    <w:tbl>
      <w:tblPr>
        <w:tblW w:w="0" w:type="auto"/>
        <w:tblCellSpacing w:w="15" w:type="dxa"/>
        <w:tblInd w:w="1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0"/>
        <w:gridCol w:w="1170"/>
        <w:gridCol w:w="3510"/>
        <w:gridCol w:w="2880"/>
        <w:gridCol w:w="1620"/>
      </w:tblGrid>
      <w:tr w:rsidR="00683F58" w:rsidRPr="00103D52" w:rsidTr="004E546E">
        <w:trPr>
          <w:tblCellSpacing w:w="15" w:type="dxa"/>
        </w:trPr>
        <w:tc>
          <w:tcPr>
            <w:tcW w:w="3195" w:type="dxa"/>
            <w:hideMark/>
          </w:tcPr>
          <w:p w:rsidR="00683F58" w:rsidRPr="00103D52" w:rsidRDefault="00683F58" w:rsidP="004B7FD8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>Action Step/ Activity</w:t>
            </w:r>
          </w:p>
        </w:tc>
        <w:tc>
          <w:tcPr>
            <w:tcW w:w="1140" w:type="dxa"/>
            <w:hideMark/>
          </w:tcPr>
          <w:p w:rsidR="00683F58" w:rsidRPr="00103D52" w:rsidRDefault="00683F58" w:rsidP="004B7FD8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>Time Line</w:t>
            </w:r>
          </w:p>
        </w:tc>
        <w:tc>
          <w:tcPr>
            <w:tcW w:w="3480" w:type="dxa"/>
            <w:hideMark/>
          </w:tcPr>
          <w:p w:rsidR="00683F58" w:rsidRPr="00103D52" w:rsidRDefault="00683F58" w:rsidP="004B7FD8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Responsible </w:t>
            </w:r>
            <w:r w:rsidR="00E71874">
              <w:rPr>
                <w:rFonts w:ascii="Calibri" w:hAnsi="Calibri" w:cs="Arial"/>
                <w:b/>
                <w:bCs/>
                <w:sz w:val="22"/>
                <w:szCs w:val="22"/>
              </w:rPr>
              <w:t>Person(s)</w:t>
            </w:r>
          </w:p>
        </w:tc>
        <w:tc>
          <w:tcPr>
            <w:tcW w:w="2850" w:type="dxa"/>
            <w:hideMark/>
          </w:tcPr>
          <w:p w:rsidR="00683F58" w:rsidRPr="00103D52" w:rsidRDefault="00683F58" w:rsidP="004B7FD8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Additional Resource/Costs</w:t>
            </w:r>
          </w:p>
        </w:tc>
        <w:tc>
          <w:tcPr>
            <w:tcW w:w="1575" w:type="dxa"/>
            <w:hideMark/>
          </w:tcPr>
          <w:p w:rsidR="00683F58" w:rsidRPr="00103D52" w:rsidRDefault="00683F58" w:rsidP="004B7FD8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>Funding Source</w:t>
            </w:r>
          </w:p>
        </w:tc>
      </w:tr>
      <w:tr w:rsidR="00683F58" w:rsidRPr="00BB2269" w:rsidTr="004E546E">
        <w:trPr>
          <w:trHeight w:val="608"/>
          <w:tblCellSpacing w:w="15" w:type="dxa"/>
        </w:trPr>
        <w:tc>
          <w:tcPr>
            <w:tcW w:w="3195" w:type="dxa"/>
          </w:tcPr>
          <w:p w:rsidR="00683F58" w:rsidRPr="00BB2269" w:rsidRDefault="00D21621" w:rsidP="00095024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269">
              <w:rPr>
                <w:rFonts w:ascii="Times New Roman" w:hAnsi="Times New Roman"/>
                <w:bCs/>
                <w:sz w:val="24"/>
                <w:szCs w:val="24"/>
              </w:rPr>
              <w:t>Restructure the ITS (instructional technology specialists) time and duties (currently a stipend certified teacher)</w:t>
            </w:r>
          </w:p>
        </w:tc>
        <w:tc>
          <w:tcPr>
            <w:tcW w:w="1140" w:type="dxa"/>
          </w:tcPr>
          <w:p w:rsidR="00683F58" w:rsidRPr="00BB2269" w:rsidRDefault="00495B3E" w:rsidP="004B7FD8">
            <w:r>
              <w:t>2013-2014</w:t>
            </w:r>
          </w:p>
        </w:tc>
        <w:tc>
          <w:tcPr>
            <w:tcW w:w="3480" w:type="dxa"/>
          </w:tcPr>
          <w:p w:rsidR="00683F58" w:rsidRPr="00BB2269" w:rsidRDefault="00495B3E" w:rsidP="004B7FD8">
            <w:r>
              <w:t>CIO and CHRO</w:t>
            </w:r>
          </w:p>
        </w:tc>
        <w:tc>
          <w:tcPr>
            <w:tcW w:w="2850" w:type="dxa"/>
          </w:tcPr>
          <w:p w:rsidR="00683F58" w:rsidRPr="00BB2269" w:rsidRDefault="00495B3E" w:rsidP="004B7FD8">
            <w:r>
              <w:t>NONE</w:t>
            </w:r>
          </w:p>
        </w:tc>
        <w:tc>
          <w:tcPr>
            <w:tcW w:w="1575" w:type="dxa"/>
          </w:tcPr>
          <w:p w:rsidR="00683F58" w:rsidRPr="00BB2269" w:rsidRDefault="00495B3E" w:rsidP="004B7FD8">
            <w:r>
              <w:t>N/A</w:t>
            </w:r>
          </w:p>
        </w:tc>
      </w:tr>
      <w:tr w:rsidR="00683F58" w:rsidRPr="00BB2269" w:rsidTr="004E546E">
        <w:trPr>
          <w:tblCellSpacing w:w="15" w:type="dxa"/>
        </w:trPr>
        <w:tc>
          <w:tcPr>
            <w:tcW w:w="3195" w:type="dxa"/>
          </w:tcPr>
          <w:p w:rsidR="00683F58" w:rsidRPr="00BB2269" w:rsidRDefault="00382ED2" w:rsidP="004B7FD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B2269">
              <w:rPr>
                <w:rFonts w:ascii="Times New Roman" w:hAnsi="Times New Roman"/>
                <w:sz w:val="24"/>
                <w:szCs w:val="24"/>
              </w:rPr>
              <w:t>Provide weekly building support through the use of technology proficient teacher leaders</w:t>
            </w:r>
          </w:p>
        </w:tc>
        <w:tc>
          <w:tcPr>
            <w:tcW w:w="1140" w:type="dxa"/>
          </w:tcPr>
          <w:p w:rsidR="00683F58" w:rsidRPr="00BB2269" w:rsidRDefault="00495B3E" w:rsidP="004B7FD8">
            <w:r>
              <w:t>2013-2016</w:t>
            </w:r>
          </w:p>
        </w:tc>
        <w:tc>
          <w:tcPr>
            <w:tcW w:w="3480" w:type="dxa"/>
          </w:tcPr>
          <w:p w:rsidR="00683F58" w:rsidRPr="00BB2269" w:rsidRDefault="00495B3E" w:rsidP="004B7FD8">
            <w:r>
              <w:t>?????</w:t>
            </w:r>
          </w:p>
        </w:tc>
        <w:tc>
          <w:tcPr>
            <w:tcW w:w="2850" w:type="dxa"/>
          </w:tcPr>
          <w:p w:rsidR="00683F58" w:rsidRPr="00BB2269" w:rsidRDefault="00495B3E" w:rsidP="004B7FD8">
            <w:r w:rsidRPr="00495B3E">
              <w:rPr>
                <w:highlight w:val="yellow"/>
              </w:rPr>
              <w:t>Stipends????</w:t>
            </w:r>
          </w:p>
        </w:tc>
        <w:tc>
          <w:tcPr>
            <w:tcW w:w="1575" w:type="dxa"/>
          </w:tcPr>
          <w:p w:rsidR="00683F58" w:rsidRPr="00BB2269" w:rsidRDefault="00495B3E" w:rsidP="004B7FD8">
            <w:r>
              <w:t>Local Funds</w:t>
            </w:r>
          </w:p>
        </w:tc>
      </w:tr>
      <w:tr w:rsidR="00683F58" w:rsidRPr="009D11CE" w:rsidTr="004E546E">
        <w:trPr>
          <w:tblCellSpacing w:w="15" w:type="dxa"/>
        </w:trPr>
        <w:tc>
          <w:tcPr>
            <w:tcW w:w="3195" w:type="dxa"/>
          </w:tcPr>
          <w:p w:rsidR="00683F58" w:rsidRPr="009D11CE" w:rsidRDefault="009D11CE" w:rsidP="009D11CE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D11CE">
              <w:rPr>
                <w:rFonts w:ascii="Times New Roman" w:hAnsi="Times New Roman"/>
                <w:sz w:val="24"/>
                <w:szCs w:val="24"/>
              </w:rPr>
              <w:t xml:space="preserve">Increase the full-time support for instructional technology </w:t>
            </w:r>
            <w:r w:rsidR="00ED4AAF">
              <w:rPr>
                <w:rFonts w:ascii="Times New Roman" w:hAnsi="Times New Roman"/>
                <w:sz w:val="24"/>
                <w:szCs w:val="24"/>
              </w:rPr>
              <w:t>for each building</w:t>
            </w:r>
          </w:p>
        </w:tc>
        <w:tc>
          <w:tcPr>
            <w:tcW w:w="1140" w:type="dxa"/>
          </w:tcPr>
          <w:p w:rsidR="00683F58" w:rsidRPr="009D11CE" w:rsidRDefault="00495B3E" w:rsidP="00E701BA">
            <w:r>
              <w:t>2014-2015</w:t>
            </w:r>
          </w:p>
        </w:tc>
        <w:tc>
          <w:tcPr>
            <w:tcW w:w="3480" w:type="dxa"/>
          </w:tcPr>
          <w:p w:rsidR="00683F58" w:rsidRPr="009D11CE" w:rsidRDefault="00495B3E" w:rsidP="009905F6">
            <w:r>
              <w:t>CIO and CHRO</w:t>
            </w:r>
          </w:p>
        </w:tc>
        <w:tc>
          <w:tcPr>
            <w:tcW w:w="2850" w:type="dxa"/>
          </w:tcPr>
          <w:p w:rsidR="00683F58" w:rsidRPr="009D11CE" w:rsidRDefault="00E26DDE" w:rsidP="004B7FD8">
            <w:r>
              <w:t>TBD</w:t>
            </w:r>
          </w:p>
        </w:tc>
        <w:tc>
          <w:tcPr>
            <w:tcW w:w="1575" w:type="dxa"/>
          </w:tcPr>
          <w:p w:rsidR="00683F58" w:rsidRPr="009D11CE" w:rsidRDefault="00495B3E" w:rsidP="004B7FD8">
            <w:r>
              <w:t>Local Funds</w:t>
            </w:r>
          </w:p>
        </w:tc>
      </w:tr>
    </w:tbl>
    <w:p w:rsidR="00F83BFE" w:rsidRDefault="00F83BFE" w:rsidP="00F83BFE"/>
    <w:p w:rsidR="00F83BFE" w:rsidRDefault="00F83BFE" w:rsidP="00362723">
      <w:pPr>
        <w:pStyle w:val="Heading1"/>
        <w:jc w:val="center"/>
        <w:rPr>
          <w:sz w:val="32"/>
        </w:rPr>
      </w:pPr>
    </w:p>
    <w:p w:rsidR="00F83BFE" w:rsidRDefault="00F83BFE" w:rsidP="00F83BFE"/>
    <w:p w:rsidR="008E21DF" w:rsidRDefault="008E21DF" w:rsidP="00F83BFE"/>
    <w:p w:rsidR="00082A53" w:rsidRDefault="00082A53" w:rsidP="00F83BFE"/>
    <w:p w:rsidR="00082A53" w:rsidRDefault="00082A53" w:rsidP="00F83BFE"/>
    <w:p w:rsidR="00082A53" w:rsidRDefault="00082A53" w:rsidP="00F83BFE"/>
    <w:p w:rsidR="0040681F" w:rsidRDefault="0040681F" w:rsidP="00362723">
      <w:pPr>
        <w:pStyle w:val="Heading1"/>
        <w:jc w:val="center"/>
        <w:rPr>
          <w:sz w:val="32"/>
        </w:rPr>
      </w:pPr>
      <w:r w:rsidRPr="005E6D7F">
        <w:rPr>
          <w:sz w:val="32"/>
        </w:rPr>
        <w:t xml:space="preserve">Technology Focus Area </w:t>
      </w:r>
      <w:r>
        <w:rPr>
          <w:sz w:val="32"/>
        </w:rPr>
        <w:t xml:space="preserve">5 </w:t>
      </w:r>
      <w:r w:rsidRPr="005E6D7F">
        <w:rPr>
          <w:sz w:val="32"/>
        </w:rPr>
        <w:t xml:space="preserve">– </w:t>
      </w:r>
      <w:r>
        <w:rPr>
          <w:sz w:val="32"/>
        </w:rPr>
        <w:t>Technical Support</w:t>
      </w:r>
    </w:p>
    <w:p w:rsidR="0040681F" w:rsidRDefault="0040681F" w:rsidP="0040681F">
      <w:pPr>
        <w:jc w:val="center"/>
      </w:pPr>
      <w:r>
        <w:t xml:space="preserve">The following tables list the </w:t>
      </w:r>
      <w:r w:rsidR="00082A53">
        <w:t>2013 - 2016</w:t>
      </w:r>
      <w:r>
        <w:t xml:space="preserve"> Technology Goals, </w:t>
      </w:r>
      <w:r w:rsidR="00357FCB">
        <w:t>Strateg</w:t>
      </w:r>
      <w:r w:rsidR="009F4B2D">
        <w:t>ies</w:t>
      </w:r>
      <w:r>
        <w:t>, and Activities.</w:t>
      </w:r>
    </w:p>
    <w:p w:rsidR="0040681F" w:rsidRDefault="0040681F" w:rsidP="0040681F">
      <w:pPr>
        <w:jc w:val="center"/>
      </w:pPr>
      <w:r>
        <w:t xml:space="preserve">The Committee reviewed each </w:t>
      </w:r>
      <w:r w:rsidR="00185B19">
        <w:t>s</w:t>
      </w:r>
      <w:r w:rsidR="00357FCB">
        <w:t>trategy</w:t>
      </w:r>
      <w:r>
        <w:t xml:space="preserve"> and activity and reported on the status.</w:t>
      </w:r>
    </w:p>
    <w:p w:rsidR="0040681F" w:rsidRDefault="0040681F" w:rsidP="0040681F">
      <w:pPr>
        <w:jc w:val="center"/>
      </w:pPr>
    </w:p>
    <w:p w:rsidR="008528BF" w:rsidRPr="009F4B2D" w:rsidRDefault="008528BF" w:rsidP="008528BF">
      <w:pPr>
        <w:jc w:val="center"/>
      </w:pPr>
      <w:r w:rsidRPr="009F4B2D">
        <w:t>CSIP Goal 3:</w:t>
      </w:r>
      <w:r>
        <w:t xml:space="preserve">  </w:t>
      </w:r>
      <w:r w:rsidRPr="009F4B2D">
        <w:t>Provide and maintain appropriate instructional resources, support services, and functional and safe facilities</w:t>
      </w:r>
      <w:r>
        <w:t>.</w:t>
      </w:r>
    </w:p>
    <w:p w:rsidR="00BD69EC" w:rsidRPr="00E037B3" w:rsidRDefault="009F4B2D" w:rsidP="002C4C86">
      <w:pPr>
        <w:jc w:val="center"/>
        <w:rPr>
          <w:b/>
        </w:rPr>
      </w:pPr>
      <w:r w:rsidRPr="00E037B3">
        <w:rPr>
          <w:b/>
        </w:rPr>
        <w:t>Objective:</w:t>
      </w:r>
      <w:r w:rsidR="00BE4D66" w:rsidRPr="00E037B3">
        <w:rPr>
          <w:b/>
        </w:rPr>
        <w:t xml:space="preserve"> </w:t>
      </w:r>
      <w:r w:rsidR="002C4C86" w:rsidRPr="00E037B3">
        <w:rPr>
          <w:b/>
        </w:rPr>
        <w:t>Provide learning spaces that promote 21st century learning (e.g. collaboration and technology infused)</w:t>
      </w:r>
    </w:p>
    <w:p w:rsidR="00BD69EC" w:rsidRDefault="00357FCB" w:rsidP="00E03654">
      <w:pPr>
        <w:shd w:val="pct50" w:color="FFFFFF" w:fill="C0C0C0"/>
        <w:ind w:left="1080"/>
        <w:jc w:val="center"/>
      </w:pPr>
      <w:r>
        <w:t>Strategy</w:t>
      </w:r>
      <w:r w:rsidR="006A434A">
        <w:t xml:space="preserve"> </w:t>
      </w:r>
      <w:r w:rsidR="00F83BFE">
        <w:t>3</w:t>
      </w:r>
      <w:r w:rsidR="006A434A">
        <w:t xml:space="preserve">: </w:t>
      </w:r>
      <w:r w:rsidR="00E26DDE">
        <w:t>To provide technology furniture and fixtures to support 21</w:t>
      </w:r>
      <w:r w:rsidR="00E26DDE" w:rsidRPr="00E26DDE">
        <w:rPr>
          <w:vertAlign w:val="superscript"/>
        </w:rPr>
        <w:t>st</w:t>
      </w:r>
      <w:r w:rsidR="00E26DDE">
        <w:t xml:space="preserve"> century learning.</w:t>
      </w:r>
    </w:p>
    <w:p w:rsidR="00E03654" w:rsidRDefault="00324AE6" w:rsidP="00E03654">
      <w:pPr>
        <w:shd w:val="pct50" w:color="FFFFFF" w:fill="C0C0C0"/>
        <w:ind w:left="1080"/>
        <w:jc w:val="center"/>
      </w:pPr>
      <w:r>
        <w:t>(CSIP 1, 2, 3, 4, 5, 6)</w:t>
      </w:r>
      <w:r w:rsidR="00E03654">
        <w:t xml:space="preserve">  (MSIP 8.1, 8.2)</w:t>
      </w:r>
      <w:r w:rsidR="009F4B2D">
        <w:t xml:space="preserve"> (METSP TS1)</w:t>
      </w:r>
    </w:p>
    <w:p w:rsidR="008E21DF" w:rsidRDefault="008E21DF" w:rsidP="008E21DF">
      <w:pPr>
        <w:shd w:val="pct50" w:color="FFFFFF" w:fill="C0C0C0"/>
        <w:ind w:left="1080"/>
        <w:jc w:val="center"/>
      </w:pPr>
      <w:r>
        <w:t xml:space="preserve">Progress Measures: </w:t>
      </w:r>
    </w:p>
    <w:p w:rsidR="0040681F" w:rsidRDefault="0040681F" w:rsidP="0069750B"/>
    <w:tbl>
      <w:tblPr>
        <w:tblpPr w:leftFromText="180" w:rightFromText="180" w:vertAnchor="text" w:horzAnchor="margin" w:tblpXSpec="right" w:tblpY="-21"/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5"/>
        <w:gridCol w:w="1170"/>
        <w:gridCol w:w="3510"/>
        <w:gridCol w:w="3510"/>
        <w:gridCol w:w="990"/>
      </w:tblGrid>
      <w:tr w:rsidR="004E546E" w:rsidRPr="00103D52" w:rsidTr="004E546E">
        <w:trPr>
          <w:tblCellSpacing w:w="15" w:type="dxa"/>
        </w:trPr>
        <w:tc>
          <w:tcPr>
            <w:tcW w:w="3160" w:type="dxa"/>
            <w:hideMark/>
          </w:tcPr>
          <w:p w:rsidR="004E546E" w:rsidRPr="00103D52" w:rsidRDefault="004E546E" w:rsidP="004E546E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>Action Step/ Activity</w:t>
            </w:r>
          </w:p>
        </w:tc>
        <w:tc>
          <w:tcPr>
            <w:tcW w:w="1140" w:type="dxa"/>
            <w:hideMark/>
          </w:tcPr>
          <w:p w:rsidR="004E546E" w:rsidRPr="00103D52" w:rsidRDefault="004E546E" w:rsidP="004E546E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>Time Line</w:t>
            </w:r>
          </w:p>
        </w:tc>
        <w:tc>
          <w:tcPr>
            <w:tcW w:w="3480" w:type="dxa"/>
            <w:hideMark/>
          </w:tcPr>
          <w:p w:rsidR="004E546E" w:rsidRPr="00103D52" w:rsidRDefault="004E546E" w:rsidP="004E546E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Responsible 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Person(s)</w:t>
            </w:r>
          </w:p>
        </w:tc>
        <w:tc>
          <w:tcPr>
            <w:tcW w:w="3480" w:type="dxa"/>
            <w:hideMark/>
          </w:tcPr>
          <w:p w:rsidR="004E546E" w:rsidRPr="00103D52" w:rsidRDefault="004E546E" w:rsidP="004E546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Additional Resource/Costs</w:t>
            </w:r>
          </w:p>
        </w:tc>
        <w:tc>
          <w:tcPr>
            <w:tcW w:w="945" w:type="dxa"/>
            <w:hideMark/>
          </w:tcPr>
          <w:p w:rsidR="004E546E" w:rsidRPr="00103D52" w:rsidRDefault="004E546E" w:rsidP="004E546E">
            <w:pPr>
              <w:rPr>
                <w:rFonts w:ascii="Calibri" w:hAnsi="Calibri" w:cs="Arial"/>
                <w:sz w:val="22"/>
                <w:szCs w:val="22"/>
              </w:rPr>
            </w:pPr>
            <w:r w:rsidRPr="00103D52">
              <w:rPr>
                <w:rFonts w:ascii="Calibri" w:hAnsi="Calibri" w:cs="Arial"/>
                <w:b/>
                <w:bCs/>
                <w:sz w:val="22"/>
                <w:szCs w:val="22"/>
              </w:rPr>
              <w:t>Funding Source</w:t>
            </w:r>
          </w:p>
        </w:tc>
      </w:tr>
      <w:tr w:rsidR="004E546E" w:rsidRPr="002C4C86" w:rsidTr="004E546E">
        <w:trPr>
          <w:tblCellSpacing w:w="15" w:type="dxa"/>
        </w:trPr>
        <w:tc>
          <w:tcPr>
            <w:tcW w:w="3160" w:type="dxa"/>
          </w:tcPr>
          <w:p w:rsidR="004E546E" w:rsidRPr="002C4C86" w:rsidRDefault="004E546E" w:rsidP="004E546E">
            <w:pPr>
              <w:rPr>
                <w:bCs/>
              </w:rPr>
            </w:pPr>
            <w:r w:rsidRPr="002C4C86">
              <w:rPr>
                <w:bCs/>
              </w:rPr>
              <w:t>Provide charging stations in each middle and high school for student owned devices</w:t>
            </w:r>
          </w:p>
        </w:tc>
        <w:tc>
          <w:tcPr>
            <w:tcW w:w="1140" w:type="dxa"/>
          </w:tcPr>
          <w:p w:rsidR="004E546E" w:rsidRPr="002C4C86" w:rsidRDefault="004E546E" w:rsidP="004E546E">
            <w:r>
              <w:t>2013-2016</w:t>
            </w:r>
          </w:p>
        </w:tc>
        <w:tc>
          <w:tcPr>
            <w:tcW w:w="3480" w:type="dxa"/>
          </w:tcPr>
          <w:p w:rsidR="004E546E" w:rsidRPr="002C4C86" w:rsidRDefault="004E546E" w:rsidP="004E546E">
            <w:r>
              <w:t>Sr. IT Manager and Director of Facilities and Operations</w:t>
            </w:r>
          </w:p>
        </w:tc>
        <w:tc>
          <w:tcPr>
            <w:tcW w:w="3480" w:type="dxa"/>
          </w:tcPr>
          <w:p w:rsidR="004E546E" w:rsidRPr="002C4C86" w:rsidRDefault="004E546E" w:rsidP="004E546E">
            <w:r w:rsidRPr="002822CC">
              <w:rPr>
                <w:highlight w:val="yellow"/>
              </w:rPr>
              <w:t>TBD</w:t>
            </w:r>
          </w:p>
        </w:tc>
        <w:tc>
          <w:tcPr>
            <w:tcW w:w="945" w:type="dxa"/>
          </w:tcPr>
          <w:p w:rsidR="004E546E" w:rsidRPr="002C4C86" w:rsidRDefault="004E546E" w:rsidP="004E546E">
            <w:r>
              <w:t>Local Funds</w:t>
            </w:r>
          </w:p>
        </w:tc>
      </w:tr>
      <w:tr w:rsidR="004E546E" w:rsidRPr="002C4C86" w:rsidTr="004E546E">
        <w:trPr>
          <w:tblCellSpacing w:w="15" w:type="dxa"/>
        </w:trPr>
        <w:tc>
          <w:tcPr>
            <w:tcW w:w="3160" w:type="dxa"/>
          </w:tcPr>
          <w:p w:rsidR="004E546E" w:rsidRPr="002C4C86" w:rsidRDefault="004E546E" w:rsidP="004E546E">
            <w:pPr>
              <w:pStyle w:val="ListParagraph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C4C86">
              <w:rPr>
                <w:rFonts w:ascii="Times New Roman" w:hAnsi="Times New Roman"/>
                <w:bCs/>
                <w:sz w:val="24"/>
                <w:szCs w:val="24"/>
              </w:rPr>
              <w:t>Refresh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(as needed)</w:t>
            </w:r>
            <w:r w:rsidRPr="002C4C86">
              <w:rPr>
                <w:rFonts w:ascii="Times New Roman" w:hAnsi="Times New Roman"/>
                <w:bCs/>
                <w:sz w:val="24"/>
                <w:szCs w:val="24"/>
              </w:rPr>
              <w:t xml:space="preserve"> classroom furnishings with non-traditional furniture that supports a flexible learning space (e.g. configurable furniture)</w:t>
            </w:r>
          </w:p>
        </w:tc>
        <w:tc>
          <w:tcPr>
            <w:tcW w:w="1140" w:type="dxa"/>
          </w:tcPr>
          <w:p w:rsidR="004E546E" w:rsidRPr="002C4C86" w:rsidRDefault="004E546E" w:rsidP="004E546E">
            <w:r>
              <w:t>2013-2016</w:t>
            </w:r>
          </w:p>
        </w:tc>
        <w:tc>
          <w:tcPr>
            <w:tcW w:w="3480" w:type="dxa"/>
          </w:tcPr>
          <w:p w:rsidR="004E546E" w:rsidRPr="002C4C86" w:rsidRDefault="004E546E" w:rsidP="004E546E">
            <w:r>
              <w:t>Director of Purchased Services</w:t>
            </w:r>
          </w:p>
        </w:tc>
        <w:tc>
          <w:tcPr>
            <w:tcW w:w="3480" w:type="dxa"/>
          </w:tcPr>
          <w:p w:rsidR="004E546E" w:rsidRPr="002C4C86" w:rsidRDefault="004E546E" w:rsidP="004E546E">
            <w:r w:rsidRPr="002822CC">
              <w:rPr>
                <w:highlight w:val="yellow"/>
              </w:rPr>
              <w:t>TBD</w:t>
            </w:r>
          </w:p>
        </w:tc>
        <w:tc>
          <w:tcPr>
            <w:tcW w:w="945" w:type="dxa"/>
          </w:tcPr>
          <w:p w:rsidR="004E546E" w:rsidRPr="002C4C86" w:rsidRDefault="004E546E" w:rsidP="004E546E">
            <w:r>
              <w:t>Local Funds</w:t>
            </w:r>
          </w:p>
        </w:tc>
      </w:tr>
    </w:tbl>
    <w:p w:rsidR="0040681F" w:rsidRDefault="0040681F" w:rsidP="0069750B"/>
    <w:p w:rsidR="0040681F" w:rsidRDefault="0040681F" w:rsidP="0069750B"/>
    <w:p w:rsidR="00580499" w:rsidRDefault="00580499" w:rsidP="00DC7EAA">
      <w:pPr>
        <w:jc w:val="right"/>
      </w:pPr>
    </w:p>
    <w:sectPr w:rsidR="00580499" w:rsidSect="00DC7EAA">
      <w:pgSz w:w="15840" w:h="12240" w:orient="landscape" w:code="1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A07" w:rsidRDefault="005C5A07">
      <w:r>
        <w:separator/>
      </w:r>
    </w:p>
  </w:endnote>
  <w:endnote w:type="continuationSeparator" w:id="0">
    <w:p w:rsidR="005C5A07" w:rsidRDefault="005C5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4B5" w:rsidRDefault="00CD34B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4B5" w:rsidRDefault="00CD34B5" w:rsidP="000E7613">
    <w:pPr>
      <w:pStyle w:val="Footer"/>
    </w:pPr>
    <w:r w:rsidRPr="00950E0D">
      <w:rPr>
        <w:rStyle w:val="PageNumber"/>
        <w:sz w:val="20"/>
        <w:szCs w:val="20"/>
      </w:rPr>
      <w:t xml:space="preserve">Page </w:t>
    </w:r>
    <w:r w:rsidRPr="00950E0D">
      <w:rPr>
        <w:rStyle w:val="PageNumber"/>
        <w:sz w:val="20"/>
        <w:szCs w:val="20"/>
      </w:rPr>
      <w:fldChar w:fldCharType="begin"/>
    </w:r>
    <w:r w:rsidRPr="00950E0D">
      <w:rPr>
        <w:rStyle w:val="PageNumber"/>
        <w:sz w:val="20"/>
        <w:szCs w:val="20"/>
      </w:rPr>
      <w:instrText xml:space="preserve"> PAGE </w:instrText>
    </w:r>
    <w:r w:rsidRPr="00950E0D">
      <w:rPr>
        <w:rStyle w:val="PageNumber"/>
        <w:sz w:val="20"/>
        <w:szCs w:val="20"/>
      </w:rPr>
      <w:fldChar w:fldCharType="separate"/>
    </w:r>
    <w:r w:rsidR="00E733E7">
      <w:rPr>
        <w:rStyle w:val="PageNumber"/>
        <w:noProof/>
        <w:sz w:val="20"/>
        <w:szCs w:val="20"/>
      </w:rPr>
      <w:t>1</w:t>
    </w:r>
    <w:r w:rsidRPr="00950E0D">
      <w:rPr>
        <w:rStyle w:val="PageNumber"/>
        <w:sz w:val="20"/>
        <w:szCs w:val="20"/>
      </w:rPr>
      <w:fldChar w:fldCharType="end"/>
    </w:r>
    <w:r w:rsidRPr="00950E0D">
      <w:rPr>
        <w:rStyle w:val="PageNumber"/>
        <w:sz w:val="20"/>
        <w:szCs w:val="20"/>
      </w:rPr>
      <w:t xml:space="preserve"> of </w:t>
    </w:r>
    <w:r w:rsidRPr="00950E0D">
      <w:rPr>
        <w:rStyle w:val="PageNumber"/>
        <w:sz w:val="20"/>
        <w:szCs w:val="20"/>
      </w:rPr>
      <w:fldChar w:fldCharType="begin"/>
    </w:r>
    <w:r w:rsidRPr="00950E0D">
      <w:rPr>
        <w:rStyle w:val="PageNumber"/>
        <w:sz w:val="20"/>
        <w:szCs w:val="20"/>
      </w:rPr>
      <w:instrText xml:space="preserve"> NUMPAGES </w:instrText>
    </w:r>
    <w:r w:rsidRPr="00950E0D">
      <w:rPr>
        <w:rStyle w:val="PageNumber"/>
        <w:sz w:val="20"/>
        <w:szCs w:val="20"/>
      </w:rPr>
      <w:fldChar w:fldCharType="separate"/>
    </w:r>
    <w:r w:rsidR="00E733E7">
      <w:rPr>
        <w:rStyle w:val="PageNumber"/>
        <w:noProof/>
        <w:sz w:val="20"/>
        <w:szCs w:val="20"/>
      </w:rPr>
      <w:t>17</w:t>
    </w:r>
    <w:r w:rsidRPr="00950E0D">
      <w:rPr>
        <w:rStyle w:val="PageNumber"/>
        <w:sz w:val="20"/>
        <w:szCs w:val="20"/>
      </w:rPr>
      <w:fldChar w:fldCharType="end"/>
    </w:r>
    <w:r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ab/>
      <w:t>Francis Howell School District Technology Plan 2013 – 2016</w:t>
    </w:r>
    <w:r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4B5" w:rsidRDefault="00CD34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A07" w:rsidRDefault="005C5A07">
      <w:r>
        <w:separator/>
      </w:r>
    </w:p>
  </w:footnote>
  <w:footnote w:type="continuationSeparator" w:id="0">
    <w:p w:rsidR="005C5A07" w:rsidRDefault="005C5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4B5" w:rsidRDefault="00CD34B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1856572"/>
      <w:docPartObj>
        <w:docPartGallery w:val="Watermarks"/>
        <w:docPartUnique/>
      </w:docPartObj>
    </w:sdtPr>
    <w:sdtContent>
      <w:p w:rsidR="00CD34B5" w:rsidRDefault="00CD34B5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8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4B5" w:rsidRDefault="00CD34B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1.25pt;height:11.25pt" o:bullet="t">
        <v:imagedata r:id="rId1" o:title="mso324"/>
      </v:shape>
    </w:pict>
  </w:numPicBullet>
  <w:abstractNum w:abstractNumId="0">
    <w:nsid w:val="022030D1"/>
    <w:multiLevelType w:val="hybridMultilevel"/>
    <w:tmpl w:val="FFACF158"/>
    <w:lvl w:ilvl="0" w:tplc="B4128620">
      <w:start w:val="4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23E3538"/>
    <w:multiLevelType w:val="hybridMultilevel"/>
    <w:tmpl w:val="D61805F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F50E0F"/>
    <w:multiLevelType w:val="hybridMultilevel"/>
    <w:tmpl w:val="31726AF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BF1CDD"/>
    <w:multiLevelType w:val="hybridMultilevel"/>
    <w:tmpl w:val="169486E2"/>
    <w:lvl w:ilvl="0" w:tplc="28942E68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A07680"/>
    <w:multiLevelType w:val="hybridMultilevel"/>
    <w:tmpl w:val="ABCE8054"/>
    <w:lvl w:ilvl="0" w:tplc="28942E68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BD630F"/>
    <w:multiLevelType w:val="multilevel"/>
    <w:tmpl w:val="1C70668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4A3254"/>
    <w:multiLevelType w:val="hybridMultilevel"/>
    <w:tmpl w:val="1E06577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0257E68"/>
    <w:multiLevelType w:val="hybridMultilevel"/>
    <w:tmpl w:val="6E02B126"/>
    <w:lvl w:ilvl="0" w:tplc="28942E68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0DA2C7C"/>
    <w:multiLevelType w:val="hybridMultilevel"/>
    <w:tmpl w:val="78A2780C"/>
    <w:lvl w:ilvl="0" w:tplc="28942E68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661083"/>
    <w:multiLevelType w:val="hybridMultilevel"/>
    <w:tmpl w:val="3A2051A6"/>
    <w:lvl w:ilvl="0" w:tplc="28942E68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065C19"/>
    <w:multiLevelType w:val="hybridMultilevel"/>
    <w:tmpl w:val="DA1E5A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45D604A"/>
    <w:multiLevelType w:val="multilevel"/>
    <w:tmpl w:val="8F30A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598165C"/>
    <w:multiLevelType w:val="hybridMultilevel"/>
    <w:tmpl w:val="0E82D94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66D7E93"/>
    <w:multiLevelType w:val="hybridMultilevel"/>
    <w:tmpl w:val="413030F6"/>
    <w:lvl w:ilvl="0" w:tplc="6C8009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81B766D"/>
    <w:multiLevelType w:val="hybridMultilevel"/>
    <w:tmpl w:val="20EEAE5A"/>
    <w:lvl w:ilvl="0" w:tplc="6C8009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237477F"/>
    <w:multiLevelType w:val="hybridMultilevel"/>
    <w:tmpl w:val="1B32936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5CD646B"/>
    <w:multiLevelType w:val="hybridMultilevel"/>
    <w:tmpl w:val="6DA85E64"/>
    <w:lvl w:ilvl="0" w:tplc="6C8009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A9A0824"/>
    <w:multiLevelType w:val="hybridMultilevel"/>
    <w:tmpl w:val="EA844CC2"/>
    <w:lvl w:ilvl="0" w:tplc="6C8009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BF503C4"/>
    <w:multiLevelType w:val="hybridMultilevel"/>
    <w:tmpl w:val="4276FBD8"/>
    <w:lvl w:ilvl="0" w:tplc="28942E68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0973CAF"/>
    <w:multiLevelType w:val="hybridMultilevel"/>
    <w:tmpl w:val="A0FA3AF8"/>
    <w:lvl w:ilvl="0" w:tplc="28942E68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0A7380D"/>
    <w:multiLevelType w:val="hybridMultilevel"/>
    <w:tmpl w:val="05CE1E5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1553FD5"/>
    <w:multiLevelType w:val="hybridMultilevel"/>
    <w:tmpl w:val="045475F4"/>
    <w:lvl w:ilvl="0" w:tplc="28942E68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31F5C9E"/>
    <w:multiLevelType w:val="hybridMultilevel"/>
    <w:tmpl w:val="CE729496"/>
    <w:lvl w:ilvl="0" w:tplc="28942E68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51D631D"/>
    <w:multiLevelType w:val="hybridMultilevel"/>
    <w:tmpl w:val="599E62F0"/>
    <w:lvl w:ilvl="0" w:tplc="28942E68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8682FF2"/>
    <w:multiLevelType w:val="hybridMultilevel"/>
    <w:tmpl w:val="3A5EAD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9165043"/>
    <w:multiLevelType w:val="hybridMultilevel"/>
    <w:tmpl w:val="BB4494D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9BB6D5A"/>
    <w:multiLevelType w:val="hybridMultilevel"/>
    <w:tmpl w:val="043EF854"/>
    <w:lvl w:ilvl="0" w:tplc="F076917E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3AF57AEC"/>
    <w:multiLevelType w:val="hybridMultilevel"/>
    <w:tmpl w:val="8D706B8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3D36012C"/>
    <w:multiLevelType w:val="hybridMultilevel"/>
    <w:tmpl w:val="452E651E"/>
    <w:lvl w:ilvl="0" w:tplc="28942E68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10F2CBD"/>
    <w:multiLevelType w:val="hybridMultilevel"/>
    <w:tmpl w:val="2B826A18"/>
    <w:lvl w:ilvl="0" w:tplc="28942E68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82B5033"/>
    <w:multiLevelType w:val="hybridMultilevel"/>
    <w:tmpl w:val="EEDE625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CC61508"/>
    <w:multiLevelType w:val="hybridMultilevel"/>
    <w:tmpl w:val="1C706680"/>
    <w:lvl w:ilvl="0" w:tplc="6C8009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EA72734"/>
    <w:multiLevelType w:val="hybridMultilevel"/>
    <w:tmpl w:val="75BC4A34"/>
    <w:lvl w:ilvl="0" w:tplc="28942E68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0563C98"/>
    <w:multiLevelType w:val="hybridMultilevel"/>
    <w:tmpl w:val="8BE40C0E"/>
    <w:lvl w:ilvl="0" w:tplc="28942E68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5E6314F"/>
    <w:multiLevelType w:val="hybridMultilevel"/>
    <w:tmpl w:val="A2C27874"/>
    <w:lvl w:ilvl="0" w:tplc="28942E68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6814C66"/>
    <w:multiLevelType w:val="hybridMultilevel"/>
    <w:tmpl w:val="034E03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6B4044D"/>
    <w:multiLevelType w:val="hybridMultilevel"/>
    <w:tmpl w:val="D17650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7D72DC9"/>
    <w:multiLevelType w:val="hybridMultilevel"/>
    <w:tmpl w:val="4DC4A9D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BDF3A5F"/>
    <w:multiLevelType w:val="multilevel"/>
    <w:tmpl w:val="413030F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5856BF1"/>
    <w:multiLevelType w:val="hybridMultilevel"/>
    <w:tmpl w:val="8A461EF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B7D5AD0"/>
    <w:multiLevelType w:val="multilevel"/>
    <w:tmpl w:val="1D8CD3D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FE459D5"/>
    <w:multiLevelType w:val="hybridMultilevel"/>
    <w:tmpl w:val="171CDDF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1121EE5"/>
    <w:multiLevelType w:val="hybridMultilevel"/>
    <w:tmpl w:val="1D8CD3D8"/>
    <w:lvl w:ilvl="0" w:tplc="6C8009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4A827EC"/>
    <w:multiLevelType w:val="hybridMultilevel"/>
    <w:tmpl w:val="3DAEC3D2"/>
    <w:lvl w:ilvl="0" w:tplc="3D66DB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9BB559F"/>
    <w:multiLevelType w:val="hybridMultilevel"/>
    <w:tmpl w:val="D660B2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7A5728DB"/>
    <w:multiLevelType w:val="hybridMultilevel"/>
    <w:tmpl w:val="0AA0D992"/>
    <w:lvl w:ilvl="0" w:tplc="28942E68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D152AB"/>
    <w:multiLevelType w:val="hybridMultilevel"/>
    <w:tmpl w:val="729A086A"/>
    <w:lvl w:ilvl="0" w:tplc="28942E68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"/>
  </w:num>
  <w:num w:numId="3">
    <w:abstractNumId w:val="12"/>
  </w:num>
  <w:num w:numId="4">
    <w:abstractNumId w:val="15"/>
  </w:num>
  <w:num w:numId="5">
    <w:abstractNumId w:val="39"/>
  </w:num>
  <w:num w:numId="6">
    <w:abstractNumId w:val="36"/>
  </w:num>
  <w:num w:numId="7">
    <w:abstractNumId w:val="26"/>
  </w:num>
  <w:num w:numId="8">
    <w:abstractNumId w:val="29"/>
  </w:num>
  <w:num w:numId="9">
    <w:abstractNumId w:val="34"/>
  </w:num>
  <w:num w:numId="10">
    <w:abstractNumId w:val="3"/>
  </w:num>
  <w:num w:numId="11">
    <w:abstractNumId w:val="4"/>
  </w:num>
  <w:num w:numId="12">
    <w:abstractNumId w:val="18"/>
  </w:num>
  <w:num w:numId="13">
    <w:abstractNumId w:val="9"/>
  </w:num>
  <w:num w:numId="14">
    <w:abstractNumId w:val="21"/>
  </w:num>
  <w:num w:numId="15">
    <w:abstractNumId w:val="28"/>
  </w:num>
  <w:num w:numId="16">
    <w:abstractNumId w:val="32"/>
  </w:num>
  <w:num w:numId="17">
    <w:abstractNumId w:val="8"/>
  </w:num>
  <w:num w:numId="18">
    <w:abstractNumId w:val="45"/>
  </w:num>
  <w:num w:numId="19">
    <w:abstractNumId w:val="22"/>
  </w:num>
  <w:num w:numId="20">
    <w:abstractNumId w:val="33"/>
  </w:num>
  <w:num w:numId="21">
    <w:abstractNumId w:val="7"/>
  </w:num>
  <w:num w:numId="22">
    <w:abstractNumId w:val="23"/>
  </w:num>
  <w:num w:numId="23">
    <w:abstractNumId w:val="46"/>
  </w:num>
  <w:num w:numId="24">
    <w:abstractNumId w:val="19"/>
  </w:num>
  <w:num w:numId="25">
    <w:abstractNumId w:val="35"/>
  </w:num>
  <w:num w:numId="26">
    <w:abstractNumId w:val="42"/>
  </w:num>
  <w:num w:numId="27">
    <w:abstractNumId w:val="14"/>
  </w:num>
  <w:num w:numId="28">
    <w:abstractNumId w:val="16"/>
  </w:num>
  <w:num w:numId="29">
    <w:abstractNumId w:val="31"/>
  </w:num>
  <w:num w:numId="30">
    <w:abstractNumId w:val="40"/>
  </w:num>
  <w:num w:numId="31">
    <w:abstractNumId w:val="20"/>
  </w:num>
  <w:num w:numId="32">
    <w:abstractNumId w:val="5"/>
  </w:num>
  <w:num w:numId="33">
    <w:abstractNumId w:val="6"/>
  </w:num>
  <w:num w:numId="34">
    <w:abstractNumId w:val="30"/>
  </w:num>
  <w:num w:numId="35">
    <w:abstractNumId w:val="2"/>
  </w:num>
  <w:num w:numId="36">
    <w:abstractNumId w:val="43"/>
  </w:num>
  <w:num w:numId="37">
    <w:abstractNumId w:val="17"/>
  </w:num>
  <w:num w:numId="38">
    <w:abstractNumId w:val="13"/>
  </w:num>
  <w:num w:numId="39">
    <w:abstractNumId w:val="38"/>
  </w:num>
  <w:num w:numId="40">
    <w:abstractNumId w:val="10"/>
  </w:num>
  <w:num w:numId="41">
    <w:abstractNumId w:val="24"/>
  </w:num>
  <w:num w:numId="42">
    <w:abstractNumId w:val="41"/>
  </w:num>
  <w:num w:numId="43">
    <w:abstractNumId w:val="37"/>
  </w:num>
  <w:num w:numId="44">
    <w:abstractNumId w:val="0"/>
  </w:num>
  <w:num w:numId="45">
    <w:abstractNumId w:val="44"/>
  </w:num>
  <w:num w:numId="46">
    <w:abstractNumId w:val="27"/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8AA"/>
    <w:rsid w:val="00005044"/>
    <w:rsid w:val="00005EE7"/>
    <w:rsid w:val="0000686E"/>
    <w:rsid w:val="000071E1"/>
    <w:rsid w:val="00010F36"/>
    <w:rsid w:val="0001363A"/>
    <w:rsid w:val="00013FFE"/>
    <w:rsid w:val="0001595E"/>
    <w:rsid w:val="00020128"/>
    <w:rsid w:val="00022CB7"/>
    <w:rsid w:val="00025EEA"/>
    <w:rsid w:val="000267F9"/>
    <w:rsid w:val="00030984"/>
    <w:rsid w:val="00031E6B"/>
    <w:rsid w:val="000355BB"/>
    <w:rsid w:val="00041277"/>
    <w:rsid w:val="00043573"/>
    <w:rsid w:val="00044F7D"/>
    <w:rsid w:val="0004593C"/>
    <w:rsid w:val="00045DF1"/>
    <w:rsid w:val="00046EAB"/>
    <w:rsid w:val="000475A5"/>
    <w:rsid w:val="00050AB6"/>
    <w:rsid w:val="0005163E"/>
    <w:rsid w:val="000569B7"/>
    <w:rsid w:val="00062C4C"/>
    <w:rsid w:val="000637A6"/>
    <w:rsid w:val="00063C26"/>
    <w:rsid w:val="00064E1D"/>
    <w:rsid w:val="000654F1"/>
    <w:rsid w:val="0006771D"/>
    <w:rsid w:val="0007431D"/>
    <w:rsid w:val="00077BCD"/>
    <w:rsid w:val="00082A53"/>
    <w:rsid w:val="00083BE0"/>
    <w:rsid w:val="00085586"/>
    <w:rsid w:val="00085DBE"/>
    <w:rsid w:val="000934DB"/>
    <w:rsid w:val="00095024"/>
    <w:rsid w:val="00096F4F"/>
    <w:rsid w:val="00097B1C"/>
    <w:rsid w:val="000A42D6"/>
    <w:rsid w:val="000A754F"/>
    <w:rsid w:val="000B31E5"/>
    <w:rsid w:val="000B381C"/>
    <w:rsid w:val="000B3B63"/>
    <w:rsid w:val="000B4EDF"/>
    <w:rsid w:val="000B5A09"/>
    <w:rsid w:val="000B5E2C"/>
    <w:rsid w:val="000C17D7"/>
    <w:rsid w:val="000C1F75"/>
    <w:rsid w:val="000C52D3"/>
    <w:rsid w:val="000D18CB"/>
    <w:rsid w:val="000D342D"/>
    <w:rsid w:val="000D3446"/>
    <w:rsid w:val="000D50B1"/>
    <w:rsid w:val="000E1E4C"/>
    <w:rsid w:val="000E7613"/>
    <w:rsid w:val="000F0544"/>
    <w:rsid w:val="000F0619"/>
    <w:rsid w:val="000F065D"/>
    <w:rsid w:val="000F0BED"/>
    <w:rsid w:val="000F0E70"/>
    <w:rsid w:val="000F5241"/>
    <w:rsid w:val="000F6967"/>
    <w:rsid w:val="000F6DEE"/>
    <w:rsid w:val="000F79F6"/>
    <w:rsid w:val="00100545"/>
    <w:rsid w:val="00103D52"/>
    <w:rsid w:val="00103F76"/>
    <w:rsid w:val="00104A6D"/>
    <w:rsid w:val="00104C77"/>
    <w:rsid w:val="00107197"/>
    <w:rsid w:val="00110BAA"/>
    <w:rsid w:val="00112565"/>
    <w:rsid w:val="00120444"/>
    <w:rsid w:val="0014022F"/>
    <w:rsid w:val="00141619"/>
    <w:rsid w:val="00144EF5"/>
    <w:rsid w:val="001465D6"/>
    <w:rsid w:val="00147035"/>
    <w:rsid w:val="001505EC"/>
    <w:rsid w:val="00150CCC"/>
    <w:rsid w:val="00152CCB"/>
    <w:rsid w:val="00153AD6"/>
    <w:rsid w:val="001563D5"/>
    <w:rsid w:val="0016278F"/>
    <w:rsid w:val="00163041"/>
    <w:rsid w:val="001635C5"/>
    <w:rsid w:val="001638F6"/>
    <w:rsid w:val="00164515"/>
    <w:rsid w:val="00166332"/>
    <w:rsid w:val="0016707E"/>
    <w:rsid w:val="00167444"/>
    <w:rsid w:val="0016757A"/>
    <w:rsid w:val="00180130"/>
    <w:rsid w:val="0018094A"/>
    <w:rsid w:val="00180AA6"/>
    <w:rsid w:val="001815F0"/>
    <w:rsid w:val="0018218D"/>
    <w:rsid w:val="00183F5B"/>
    <w:rsid w:val="001850AC"/>
    <w:rsid w:val="00185B19"/>
    <w:rsid w:val="00193871"/>
    <w:rsid w:val="001A2D88"/>
    <w:rsid w:val="001A2F8D"/>
    <w:rsid w:val="001A4387"/>
    <w:rsid w:val="001A5D9F"/>
    <w:rsid w:val="001B004C"/>
    <w:rsid w:val="001B1B19"/>
    <w:rsid w:val="001B776F"/>
    <w:rsid w:val="001C2DA9"/>
    <w:rsid w:val="001C7924"/>
    <w:rsid w:val="001D114D"/>
    <w:rsid w:val="001D2DA4"/>
    <w:rsid w:val="001E2E1B"/>
    <w:rsid w:val="001E4E50"/>
    <w:rsid w:val="001E5FED"/>
    <w:rsid w:val="001F193B"/>
    <w:rsid w:val="001F20BF"/>
    <w:rsid w:val="001F21CA"/>
    <w:rsid w:val="001F2301"/>
    <w:rsid w:val="001F3E8C"/>
    <w:rsid w:val="001F7611"/>
    <w:rsid w:val="00200D1D"/>
    <w:rsid w:val="00203374"/>
    <w:rsid w:val="002034AA"/>
    <w:rsid w:val="002035BF"/>
    <w:rsid w:val="00205E60"/>
    <w:rsid w:val="00214CAC"/>
    <w:rsid w:val="00215E9F"/>
    <w:rsid w:val="002167F9"/>
    <w:rsid w:val="0021780D"/>
    <w:rsid w:val="00217C10"/>
    <w:rsid w:val="00217F92"/>
    <w:rsid w:val="00220551"/>
    <w:rsid w:val="00223909"/>
    <w:rsid w:val="0022685D"/>
    <w:rsid w:val="0023060F"/>
    <w:rsid w:val="0023106A"/>
    <w:rsid w:val="00231808"/>
    <w:rsid w:val="00231E0C"/>
    <w:rsid w:val="002336AB"/>
    <w:rsid w:val="00233D96"/>
    <w:rsid w:val="00233FE8"/>
    <w:rsid w:val="0023678E"/>
    <w:rsid w:val="002428C2"/>
    <w:rsid w:val="00242A24"/>
    <w:rsid w:val="00246314"/>
    <w:rsid w:val="00251E2A"/>
    <w:rsid w:val="00252F3A"/>
    <w:rsid w:val="00254334"/>
    <w:rsid w:val="00255271"/>
    <w:rsid w:val="00255AFF"/>
    <w:rsid w:val="00260AC2"/>
    <w:rsid w:val="00264820"/>
    <w:rsid w:val="00273F13"/>
    <w:rsid w:val="002740D9"/>
    <w:rsid w:val="00275AEA"/>
    <w:rsid w:val="002819CA"/>
    <w:rsid w:val="002822CC"/>
    <w:rsid w:val="002834C1"/>
    <w:rsid w:val="002869CA"/>
    <w:rsid w:val="00294A33"/>
    <w:rsid w:val="00297E26"/>
    <w:rsid w:val="002A404A"/>
    <w:rsid w:val="002A4FAC"/>
    <w:rsid w:val="002B115F"/>
    <w:rsid w:val="002B13B6"/>
    <w:rsid w:val="002B4F52"/>
    <w:rsid w:val="002B5C47"/>
    <w:rsid w:val="002C1643"/>
    <w:rsid w:val="002C1C41"/>
    <w:rsid w:val="002C4C86"/>
    <w:rsid w:val="002C5F48"/>
    <w:rsid w:val="002C6C6E"/>
    <w:rsid w:val="002D0667"/>
    <w:rsid w:val="002D1235"/>
    <w:rsid w:val="002D3146"/>
    <w:rsid w:val="002E2353"/>
    <w:rsid w:val="002E36EA"/>
    <w:rsid w:val="002E497F"/>
    <w:rsid w:val="002E55C4"/>
    <w:rsid w:val="002E728D"/>
    <w:rsid w:val="002F0268"/>
    <w:rsid w:val="002F0ADF"/>
    <w:rsid w:val="002F10B1"/>
    <w:rsid w:val="002F57A3"/>
    <w:rsid w:val="002F71FA"/>
    <w:rsid w:val="003002BA"/>
    <w:rsid w:val="00302235"/>
    <w:rsid w:val="00312581"/>
    <w:rsid w:val="00315965"/>
    <w:rsid w:val="0031752B"/>
    <w:rsid w:val="00320382"/>
    <w:rsid w:val="003222CD"/>
    <w:rsid w:val="00324AE6"/>
    <w:rsid w:val="00331E9F"/>
    <w:rsid w:val="00334559"/>
    <w:rsid w:val="00334B61"/>
    <w:rsid w:val="00337633"/>
    <w:rsid w:val="003416C3"/>
    <w:rsid w:val="003418C6"/>
    <w:rsid w:val="0034347E"/>
    <w:rsid w:val="00344231"/>
    <w:rsid w:val="00345165"/>
    <w:rsid w:val="0034634E"/>
    <w:rsid w:val="00350624"/>
    <w:rsid w:val="00353069"/>
    <w:rsid w:val="003532C8"/>
    <w:rsid w:val="00355D84"/>
    <w:rsid w:val="00357134"/>
    <w:rsid w:val="00357FCB"/>
    <w:rsid w:val="00362723"/>
    <w:rsid w:val="00363304"/>
    <w:rsid w:val="00364F33"/>
    <w:rsid w:val="0036554A"/>
    <w:rsid w:val="00365CBC"/>
    <w:rsid w:val="00372C16"/>
    <w:rsid w:val="00374739"/>
    <w:rsid w:val="00374745"/>
    <w:rsid w:val="00382ED2"/>
    <w:rsid w:val="00385745"/>
    <w:rsid w:val="00385BE9"/>
    <w:rsid w:val="0038680C"/>
    <w:rsid w:val="0038713E"/>
    <w:rsid w:val="0038746A"/>
    <w:rsid w:val="003874FB"/>
    <w:rsid w:val="00391E30"/>
    <w:rsid w:val="00392BB3"/>
    <w:rsid w:val="003945BE"/>
    <w:rsid w:val="003A1CEF"/>
    <w:rsid w:val="003A3ADC"/>
    <w:rsid w:val="003B0A27"/>
    <w:rsid w:val="003B5E63"/>
    <w:rsid w:val="003B65B9"/>
    <w:rsid w:val="003C1496"/>
    <w:rsid w:val="003C2895"/>
    <w:rsid w:val="003C7800"/>
    <w:rsid w:val="003D4D78"/>
    <w:rsid w:val="003D69BE"/>
    <w:rsid w:val="003E2A04"/>
    <w:rsid w:val="003E3448"/>
    <w:rsid w:val="003E3F79"/>
    <w:rsid w:val="003E5BE2"/>
    <w:rsid w:val="003E5D51"/>
    <w:rsid w:val="003E5F4C"/>
    <w:rsid w:val="003E7F49"/>
    <w:rsid w:val="003F26B0"/>
    <w:rsid w:val="003F443A"/>
    <w:rsid w:val="003F4C3B"/>
    <w:rsid w:val="003F4E27"/>
    <w:rsid w:val="003F53A6"/>
    <w:rsid w:val="003F6BF6"/>
    <w:rsid w:val="0040244D"/>
    <w:rsid w:val="0040681F"/>
    <w:rsid w:val="00406D11"/>
    <w:rsid w:val="00407614"/>
    <w:rsid w:val="004101D6"/>
    <w:rsid w:val="00415157"/>
    <w:rsid w:val="00415A94"/>
    <w:rsid w:val="00420157"/>
    <w:rsid w:val="00422872"/>
    <w:rsid w:val="00425A5F"/>
    <w:rsid w:val="004329EC"/>
    <w:rsid w:val="00432FC1"/>
    <w:rsid w:val="004371BA"/>
    <w:rsid w:val="0044675D"/>
    <w:rsid w:val="00446C91"/>
    <w:rsid w:val="004476DB"/>
    <w:rsid w:val="00450642"/>
    <w:rsid w:val="00450965"/>
    <w:rsid w:val="004513EA"/>
    <w:rsid w:val="00451A21"/>
    <w:rsid w:val="004544AE"/>
    <w:rsid w:val="00454592"/>
    <w:rsid w:val="00454753"/>
    <w:rsid w:val="0045499C"/>
    <w:rsid w:val="0045545B"/>
    <w:rsid w:val="004558EE"/>
    <w:rsid w:val="00455B33"/>
    <w:rsid w:val="0045784A"/>
    <w:rsid w:val="00460407"/>
    <w:rsid w:val="00460485"/>
    <w:rsid w:val="00461015"/>
    <w:rsid w:val="00464317"/>
    <w:rsid w:val="00466692"/>
    <w:rsid w:val="00467099"/>
    <w:rsid w:val="00471C5B"/>
    <w:rsid w:val="00472A92"/>
    <w:rsid w:val="0047373F"/>
    <w:rsid w:val="00474BB4"/>
    <w:rsid w:val="00476DC0"/>
    <w:rsid w:val="00485510"/>
    <w:rsid w:val="00495B3E"/>
    <w:rsid w:val="00495CAF"/>
    <w:rsid w:val="004A050A"/>
    <w:rsid w:val="004A4E7F"/>
    <w:rsid w:val="004A6622"/>
    <w:rsid w:val="004B564C"/>
    <w:rsid w:val="004B60E0"/>
    <w:rsid w:val="004B7FD8"/>
    <w:rsid w:val="004C49FA"/>
    <w:rsid w:val="004D763C"/>
    <w:rsid w:val="004E2621"/>
    <w:rsid w:val="004E4E12"/>
    <w:rsid w:val="004E546E"/>
    <w:rsid w:val="004E6E30"/>
    <w:rsid w:val="004E7BB1"/>
    <w:rsid w:val="004F0589"/>
    <w:rsid w:val="004F1504"/>
    <w:rsid w:val="004F24AB"/>
    <w:rsid w:val="004F2ABC"/>
    <w:rsid w:val="004F3B78"/>
    <w:rsid w:val="004F4218"/>
    <w:rsid w:val="005039AF"/>
    <w:rsid w:val="005041B6"/>
    <w:rsid w:val="00504305"/>
    <w:rsid w:val="00507482"/>
    <w:rsid w:val="005132C8"/>
    <w:rsid w:val="00513C01"/>
    <w:rsid w:val="00517C0C"/>
    <w:rsid w:val="005378AA"/>
    <w:rsid w:val="00545F96"/>
    <w:rsid w:val="00553C18"/>
    <w:rsid w:val="00555683"/>
    <w:rsid w:val="00556C6A"/>
    <w:rsid w:val="00557CDA"/>
    <w:rsid w:val="005600AC"/>
    <w:rsid w:val="005612A8"/>
    <w:rsid w:val="00565830"/>
    <w:rsid w:val="005702D4"/>
    <w:rsid w:val="005741FB"/>
    <w:rsid w:val="00576CC6"/>
    <w:rsid w:val="00577A5E"/>
    <w:rsid w:val="00580499"/>
    <w:rsid w:val="005838E6"/>
    <w:rsid w:val="00587EA4"/>
    <w:rsid w:val="00590FFE"/>
    <w:rsid w:val="005911B5"/>
    <w:rsid w:val="0059532D"/>
    <w:rsid w:val="005A4AE0"/>
    <w:rsid w:val="005A5C23"/>
    <w:rsid w:val="005A787C"/>
    <w:rsid w:val="005B0D80"/>
    <w:rsid w:val="005B199A"/>
    <w:rsid w:val="005B34D2"/>
    <w:rsid w:val="005B3B9D"/>
    <w:rsid w:val="005C2210"/>
    <w:rsid w:val="005C2DF2"/>
    <w:rsid w:val="005C4D3E"/>
    <w:rsid w:val="005C5A07"/>
    <w:rsid w:val="005C5C02"/>
    <w:rsid w:val="005C6BFA"/>
    <w:rsid w:val="005C6DE9"/>
    <w:rsid w:val="005C7A79"/>
    <w:rsid w:val="005D2D9D"/>
    <w:rsid w:val="005D30B3"/>
    <w:rsid w:val="005D5B09"/>
    <w:rsid w:val="005D7D85"/>
    <w:rsid w:val="005E3662"/>
    <w:rsid w:val="005E426F"/>
    <w:rsid w:val="005E6D7F"/>
    <w:rsid w:val="005F095C"/>
    <w:rsid w:val="005F70A6"/>
    <w:rsid w:val="005F761D"/>
    <w:rsid w:val="00601DB0"/>
    <w:rsid w:val="00602716"/>
    <w:rsid w:val="00603307"/>
    <w:rsid w:val="00603D0F"/>
    <w:rsid w:val="006046B9"/>
    <w:rsid w:val="00607D3B"/>
    <w:rsid w:val="0061117A"/>
    <w:rsid w:val="00615684"/>
    <w:rsid w:val="00615F0B"/>
    <w:rsid w:val="00616014"/>
    <w:rsid w:val="00624C82"/>
    <w:rsid w:val="006251CE"/>
    <w:rsid w:val="0062588C"/>
    <w:rsid w:val="00625A45"/>
    <w:rsid w:val="00627077"/>
    <w:rsid w:val="006339F3"/>
    <w:rsid w:val="0063637B"/>
    <w:rsid w:val="006365BC"/>
    <w:rsid w:val="0064021E"/>
    <w:rsid w:val="0065125E"/>
    <w:rsid w:val="00651C87"/>
    <w:rsid w:val="006535AC"/>
    <w:rsid w:val="00654B02"/>
    <w:rsid w:val="006576CC"/>
    <w:rsid w:val="00657EC8"/>
    <w:rsid w:val="0066320E"/>
    <w:rsid w:val="006638E7"/>
    <w:rsid w:val="00664890"/>
    <w:rsid w:val="0066679D"/>
    <w:rsid w:val="0067778C"/>
    <w:rsid w:val="00680415"/>
    <w:rsid w:val="006808B4"/>
    <w:rsid w:val="006839AE"/>
    <w:rsid w:val="00683F35"/>
    <w:rsid w:val="00683F58"/>
    <w:rsid w:val="00686304"/>
    <w:rsid w:val="00687666"/>
    <w:rsid w:val="00692445"/>
    <w:rsid w:val="00692B88"/>
    <w:rsid w:val="00693C96"/>
    <w:rsid w:val="00693FB6"/>
    <w:rsid w:val="006958B4"/>
    <w:rsid w:val="0069750B"/>
    <w:rsid w:val="006975C9"/>
    <w:rsid w:val="006A3E3A"/>
    <w:rsid w:val="006A434A"/>
    <w:rsid w:val="006A6B63"/>
    <w:rsid w:val="006A791D"/>
    <w:rsid w:val="006B1E0A"/>
    <w:rsid w:val="006C1684"/>
    <w:rsid w:val="006C1B0C"/>
    <w:rsid w:val="006C347D"/>
    <w:rsid w:val="006C34F4"/>
    <w:rsid w:val="006C48C3"/>
    <w:rsid w:val="006C7BCC"/>
    <w:rsid w:val="006D0D02"/>
    <w:rsid w:val="006D165B"/>
    <w:rsid w:val="006E37F1"/>
    <w:rsid w:val="006E4B9F"/>
    <w:rsid w:val="006E59D1"/>
    <w:rsid w:val="006E7C32"/>
    <w:rsid w:val="006F1709"/>
    <w:rsid w:val="006F23C1"/>
    <w:rsid w:val="006F49C3"/>
    <w:rsid w:val="006F629F"/>
    <w:rsid w:val="007002C7"/>
    <w:rsid w:val="007037F2"/>
    <w:rsid w:val="00715DB0"/>
    <w:rsid w:val="00717240"/>
    <w:rsid w:val="0072249F"/>
    <w:rsid w:val="0072453D"/>
    <w:rsid w:val="00724569"/>
    <w:rsid w:val="007300E9"/>
    <w:rsid w:val="00733514"/>
    <w:rsid w:val="00733D9B"/>
    <w:rsid w:val="007369A5"/>
    <w:rsid w:val="007403B2"/>
    <w:rsid w:val="00740D29"/>
    <w:rsid w:val="007472BC"/>
    <w:rsid w:val="00751E12"/>
    <w:rsid w:val="0075355A"/>
    <w:rsid w:val="00755C09"/>
    <w:rsid w:val="00766A4A"/>
    <w:rsid w:val="0077051F"/>
    <w:rsid w:val="00771F2D"/>
    <w:rsid w:val="00773C54"/>
    <w:rsid w:val="00777134"/>
    <w:rsid w:val="0077725C"/>
    <w:rsid w:val="0078224E"/>
    <w:rsid w:val="007829FF"/>
    <w:rsid w:val="00784079"/>
    <w:rsid w:val="007846FE"/>
    <w:rsid w:val="00785C77"/>
    <w:rsid w:val="00787912"/>
    <w:rsid w:val="007926BB"/>
    <w:rsid w:val="00795466"/>
    <w:rsid w:val="007957CC"/>
    <w:rsid w:val="00795F58"/>
    <w:rsid w:val="007A1BAA"/>
    <w:rsid w:val="007A1C23"/>
    <w:rsid w:val="007A487C"/>
    <w:rsid w:val="007A4C1A"/>
    <w:rsid w:val="007A6AAD"/>
    <w:rsid w:val="007B0470"/>
    <w:rsid w:val="007B15EF"/>
    <w:rsid w:val="007B6C32"/>
    <w:rsid w:val="007C2F7F"/>
    <w:rsid w:val="007C78AC"/>
    <w:rsid w:val="007D3D17"/>
    <w:rsid w:val="007D60F7"/>
    <w:rsid w:val="007E0140"/>
    <w:rsid w:val="007E416D"/>
    <w:rsid w:val="007E5C33"/>
    <w:rsid w:val="007E5F0E"/>
    <w:rsid w:val="007F3173"/>
    <w:rsid w:val="00802233"/>
    <w:rsid w:val="0080330D"/>
    <w:rsid w:val="00805811"/>
    <w:rsid w:val="00811191"/>
    <w:rsid w:val="00811F97"/>
    <w:rsid w:val="00815E79"/>
    <w:rsid w:val="00816EB9"/>
    <w:rsid w:val="00820372"/>
    <w:rsid w:val="008219D2"/>
    <w:rsid w:val="00821E7A"/>
    <w:rsid w:val="0082651A"/>
    <w:rsid w:val="0083309D"/>
    <w:rsid w:val="008376AE"/>
    <w:rsid w:val="008401CD"/>
    <w:rsid w:val="00844353"/>
    <w:rsid w:val="0084581D"/>
    <w:rsid w:val="00846E88"/>
    <w:rsid w:val="008518CE"/>
    <w:rsid w:val="008526FE"/>
    <w:rsid w:val="008528BF"/>
    <w:rsid w:val="0086106B"/>
    <w:rsid w:val="0086277B"/>
    <w:rsid w:val="00864C32"/>
    <w:rsid w:val="00865DAF"/>
    <w:rsid w:val="00866F43"/>
    <w:rsid w:val="008754E5"/>
    <w:rsid w:val="00876F4E"/>
    <w:rsid w:val="00877451"/>
    <w:rsid w:val="00885F1C"/>
    <w:rsid w:val="008910D2"/>
    <w:rsid w:val="00891D7C"/>
    <w:rsid w:val="00895813"/>
    <w:rsid w:val="008A362D"/>
    <w:rsid w:val="008A40E9"/>
    <w:rsid w:val="008A48E0"/>
    <w:rsid w:val="008B11F7"/>
    <w:rsid w:val="008B3DFA"/>
    <w:rsid w:val="008B52F0"/>
    <w:rsid w:val="008C1058"/>
    <w:rsid w:val="008C20E0"/>
    <w:rsid w:val="008C41A5"/>
    <w:rsid w:val="008C71BF"/>
    <w:rsid w:val="008D4212"/>
    <w:rsid w:val="008D5140"/>
    <w:rsid w:val="008D683E"/>
    <w:rsid w:val="008E21DF"/>
    <w:rsid w:val="008F3AAF"/>
    <w:rsid w:val="008F59CB"/>
    <w:rsid w:val="008F5BC4"/>
    <w:rsid w:val="008F799A"/>
    <w:rsid w:val="009025D1"/>
    <w:rsid w:val="009070F4"/>
    <w:rsid w:val="00913BC0"/>
    <w:rsid w:val="009147B1"/>
    <w:rsid w:val="0092045D"/>
    <w:rsid w:val="00920C49"/>
    <w:rsid w:val="00924006"/>
    <w:rsid w:val="00925DC4"/>
    <w:rsid w:val="00926E30"/>
    <w:rsid w:val="009277B4"/>
    <w:rsid w:val="00945575"/>
    <w:rsid w:val="00947F35"/>
    <w:rsid w:val="00950E0D"/>
    <w:rsid w:val="00953B34"/>
    <w:rsid w:val="00955824"/>
    <w:rsid w:val="00957A28"/>
    <w:rsid w:val="009632BE"/>
    <w:rsid w:val="009635AD"/>
    <w:rsid w:val="00963639"/>
    <w:rsid w:val="009674A5"/>
    <w:rsid w:val="0097078F"/>
    <w:rsid w:val="0097113E"/>
    <w:rsid w:val="00973093"/>
    <w:rsid w:val="0097476C"/>
    <w:rsid w:val="009748FD"/>
    <w:rsid w:val="009765D6"/>
    <w:rsid w:val="0098098C"/>
    <w:rsid w:val="009820D9"/>
    <w:rsid w:val="009834FE"/>
    <w:rsid w:val="0098369E"/>
    <w:rsid w:val="009844C1"/>
    <w:rsid w:val="00984B32"/>
    <w:rsid w:val="0099033B"/>
    <w:rsid w:val="009905F6"/>
    <w:rsid w:val="009916B3"/>
    <w:rsid w:val="00994AEF"/>
    <w:rsid w:val="009957E2"/>
    <w:rsid w:val="00997793"/>
    <w:rsid w:val="009A6FB3"/>
    <w:rsid w:val="009B200B"/>
    <w:rsid w:val="009B2DF5"/>
    <w:rsid w:val="009B3FEE"/>
    <w:rsid w:val="009B5191"/>
    <w:rsid w:val="009B5A92"/>
    <w:rsid w:val="009C127B"/>
    <w:rsid w:val="009C4F27"/>
    <w:rsid w:val="009C580D"/>
    <w:rsid w:val="009C7354"/>
    <w:rsid w:val="009C7980"/>
    <w:rsid w:val="009D073B"/>
    <w:rsid w:val="009D11CE"/>
    <w:rsid w:val="009D2FED"/>
    <w:rsid w:val="009D359F"/>
    <w:rsid w:val="009D5A57"/>
    <w:rsid w:val="009D7157"/>
    <w:rsid w:val="009E24F6"/>
    <w:rsid w:val="009E2C58"/>
    <w:rsid w:val="009E4D6F"/>
    <w:rsid w:val="009F35A0"/>
    <w:rsid w:val="009F40A1"/>
    <w:rsid w:val="009F4B2D"/>
    <w:rsid w:val="00A0068A"/>
    <w:rsid w:val="00A02AF8"/>
    <w:rsid w:val="00A0320E"/>
    <w:rsid w:val="00A0341A"/>
    <w:rsid w:val="00A06E57"/>
    <w:rsid w:val="00A076E8"/>
    <w:rsid w:val="00A113D7"/>
    <w:rsid w:val="00A152BF"/>
    <w:rsid w:val="00A15B03"/>
    <w:rsid w:val="00A15D15"/>
    <w:rsid w:val="00A21635"/>
    <w:rsid w:val="00A23EFB"/>
    <w:rsid w:val="00A26AC4"/>
    <w:rsid w:val="00A35797"/>
    <w:rsid w:val="00A40590"/>
    <w:rsid w:val="00A426EC"/>
    <w:rsid w:val="00A4359C"/>
    <w:rsid w:val="00A443D2"/>
    <w:rsid w:val="00A44F03"/>
    <w:rsid w:val="00A46B58"/>
    <w:rsid w:val="00A53901"/>
    <w:rsid w:val="00A546E8"/>
    <w:rsid w:val="00A571C8"/>
    <w:rsid w:val="00A640E5"/>
    <w:rsid w:val="00A70842"/>
    <w:rsid w:val="00A709CC"/>
    <w:rsid w:val="00A7186D"/>
    <w:rsid w:val="00A71883"/>
    <w:rsid w:val="00A71F30"/>
    <w:rsid w:val="00A7289E"/>
    <w:rsid w:val="00A734FA"/>
    <w:rsid w:val="00A73B08"/>
    <w:rsid w:val="00A76096"/>
    <w:rsid w:val="00A7786B"/>
    <w:rsid w:val="00A82CAC"/>
    <w:rsid w:val="00A8439C"/>
    <w:rsid w:val="00A94067"/>
    <w:rsid w:val="00AA1C05"/>
    <w:rsid w:val="00AA2703"/>
    <w:rsid w:val="00AA4994"/>
    <w:rsid w:val="00AA74FF"/>
    <w:rsid w:val="00AA7C39"/>
    <w:rsid w:val="00AB0066"/>
    <w:rsid w:val="00AB1018"/>
    <w:rsid w:val="00AB152D"/>
    <w:rsid w:val="00AB4870"/>
    <w:rsid w:val="00AC0FC1"/>
    <w:rsid w:val="00AC4033"/>
    <w:rsid w:val="00AC4BCB"/>
    <w:rsid w:val="00AC7C4D"/>
    <w:rsid w:val="00AD2912"/>
    <w:rsid w:val="00AD3343"/>
    <w:rsid w:val="00AE00B9"/>
    <w:rsid w:val="00AE03A3"/>
    <w:rsid w:val="00AE0584"/>
    <w:rsid w:val="00AE064E"/>
    <w:rsid w:val="00AE0B00"/>
    <w:rsid w:val="00AF1547"/>
    <w:rsid w:val="00AF52DD"/>
    <w:rsid w:val="00B04760"/>
    <w:rsid w:val="00B05C92"/>
    <w:rsid w:val="00B05F99"/>
    <w:rsid w:val="00B10579"/>
    <w:rsid w:val="00B1223A"/>
    <w:rsid w:val="00B12DAA"/>
    <w:rsid w:val="00B13AC5"/>
    <w:rsid w:val="00B21D44"/>
    <w:rsid w:val="00B22D75"/>
    <w:rsid w:val="00B259D9"/>
    <w:rsid w:val="00B26FF2"/>
    <w:rsid w:val="00B3017E"/>
    <w:rsid w:val="00B30715"/>
    <w:rsid w:val="00B313F9"/>
    <w:rsid w:val="00B351B6"/>
    <w:rsid w:val="00B37B6B"/>
    <w:rsid w:val="00B41BE7"/>
    <w:rsid w:val="00B42DD7"/>
    <w:rsid w:val="00B44045"/>
    <w:rsid w:val="00B446EC"/>
    <w:rsid w:val="00B4554A"/>
    <w:rsid w:val="00B4555C"/>
    <w:rsid w:val="00B47E6C"/>
    <w:rsid w:val="00B50833"/>
    <w:rsid w:val="00B66CC8"/>
    <w:rsid w:val="00B70099"/>
    <w:rsid w:val="00B700EB"/>
    <w:rsid w:val="00B70AC4"/>
    <w:rsid w:val="00B71C03"/>
    <w:rsid w:val="00B729F2"/>
    <w:rsid w:val="00B740EC"/>
    <w:rsid w:val="00B75167"/>
    <w:rsid w:val="00B75E6B"/>
    <w:rsid w:val="00B76041"/>
    <w:rsid w:val="00B76121"/>
    <w:rsid w:val="00B77B5C"/>
    <w:rsid w:val="00B77B8F"/>
    <w:rsid w:val="00B83202"/>
    <w:rsid w:val="00B93D68"/>
    <w:rsid w:val="00BA6F0F"/>
    <w:rsid w:val="00BB2269"/>
    <w:rsid w:val="00BB3733"/>
    <w:rsid w:val="00BC0155"/>
    <w:rsid w:val="00BC04C3"/>
    <w:rsid w:val="00BC25F9"/>
    <w:rsid w:val="00BC60BF"/>
    <w:rsid w:val="00BC7CE2"/>
    <w:rsid w:val="00BD118D"/>
    <w:rsid w:val="00BD1C01"/>
    <w:rsid w:val="00BD22D8"/>
    <w:rsid w:val="00BD3776"/>
    <w:rsid w:val="00BD592A"/>
    <w:rsid w:val="00BD69EC"/>
    <w:rsid w:val="00BD7A18"/>
    <w:rsid w:val="00BE4D66"/>
    <w:rsid w:val="00BE57A0"/>
    <w:rsid w:val="00BF1B49"/>
    <w:rsid w:val="00BF6A52"/>
    <w:rsid w:val="00C000F4"/>
    <w:rsid w:val="00C0027B"/>
    <w:rsid w:val="00C003D5"/>
    <w:rsid w:val="00C029EE"/>
    <w:rsid w:val="00C03DB9"/>
    <w:rsid w:val="00C11A96"/>
    <w:rsid w:val="00C132DF"/>
    <w:rsid w:val="00C206F7"/>
    <w:rsid w:val="00C21EA1"/>
    <w:rsid w:val="00C248F7"/>
    <w:rsid w:val="00C25CCA"/>
    <w:rsid w:val="00C30FBB"/>
    <w:rsid w:val="00C353F4"/>
    <w:rsid w:val="00C36F14"/>
    <w:rsid w:val="00C4111B"/>
    <w:rsid w:val="00C43262"/>
    <w:rsid w:val="00C44A3E"/>
    <w:rsid w:val="00C45A46"/>
    <w:rsid w:val="00C46C67"/>
    <w:rsid w:val="00C47B02"/>
    <w:rsid w:val="00C50574"/>
    <w:rsid w:val="00C5349F"/>
    <w:rsid w:val="00C57C77"/>
    <w:rsid w:val="00C635B8"/>
    <w:rsid w:val="00C63AD5"/>
    <w:rsid w:val="00C75517"/>
    <w:rsid w:val="00C759EB"/>
    <w:rsid w:val="00C81479"/>
    <w:rsid w:val="00C83BA5"/>
    <w:rsid w:val="00C850F3"/>
    <w:rsid w:val="00C85486"/>
    <w:rsid w:val="00C85E70"/>
    <w:rsid w:val="00C874AA"/>
    <w:rsid w:val="00CA04CC"/>
    <w:rsid w:val="00CA39F5"/>
    <w:rsid w:val="00CA41D7"/>
    <w:rsid w:val="00CA5AC9"/>
    <w:rsid w:val="00CB1A6F"/>
    <w:rsid w:val="00CB2AB9"/>
    <w:rsid w:val="00CB6474"/>
    <w:rsid w:val="00CB7BA0"/>
    <w:rsid w:val="00CC27AE"/>
    <w:rsid w:val="00CC4995"/>
    <w:rsid w:val="00CC5253"/>
    <w:rsid w:val="00CC5672"/>
    <w:rsid w:val="00CC5EC2"/>
    <w:rsid w:val="00CD1D90"/>
    <w:rsid w:val="00CD34B5"/>
    <w:rsid w:val="00CE4A5E"/>
    <w:rsid w:val="00CE79F0"/>
    <w:rsid w:val="00CF49A1"/>
    <w:rsid w:val="00CF5D7B"/>
    <w:rsid w:val="00D023F0"/>
    <w:rsid w:val="00D05A07"/>
    <w:rsid w:val="00D076AA"/>
    <w:rsid w:val="00D0771C"/>
    <w:rsid w:val="00D1057B"/>
    <w:rsid w:val="00D1091A"/>
    <w:rsid w:val="00D11FB4"/>
    <w:rsid w:val="00D11FCF"/>
    <w:rsid w:val="00D13413"/>
    <w:rsid w:val="00D14AE0"/>
    <w:rsid w:val="00D20E36"/>
    <w:rsid w:val="00D21621"/>
    <w:rsid w:val="00D24F9F"/>
    <w:rsid w:val="00D252CE"/>
    <w:rsid w:val="00D325CD"/>
    <w:rsid w:val="00D3461B"/>
    <w:rsid w:val="00D35198"/>
    <w:rsid w:val="00D37A05"/>
    <w:rsid w:val="00D43F45"/>
    <w:rsid w:val="00D45479"/>
    <w:rsid w:val="00D46171"/>
    <w:rsid w:val="00D524A1"/>
    <w:rsid w:val="00D52D8F"/>
    <w:rsid w:val="00D54BBB"/>
    <w:rsid w:val="00D55A7D"/>
    <w:rsid w:val="00D63F0C"/>
    <w:rsid w:val="00D64118"/>
    <w:rsid w:val="00D654C3"/>
    <w:rsid w:val="00D677EE"/>
    <w:rsid w:val="00D75A77"/>
    <w:rsid w:val="00D76F13"/>
    <w:rsid w:val="00D84769"/>
    <w:rsid w:val="00D85C06"/>
    <w:rsid w:val="00D8648F"/>
    <w:rsid w:val="00D94286"/>
    <w:rsid w:val="00D943F6"/>
    <w:rsid w:val="00D94ACC"/>
    <w:rsid w:val="00D95027"/>
    <w:rsid w:val="00D9513A"/>
    <w:rsid w:val="00D95C40"/>
    <w:rsid w:val="00D96D4F"/>
    <w:rsid w:val="00D97F16"/>
    <w:rsid w:val="00DA4FB4"/>
    <w:rsid w:val="00DA543E"/>
    <w:rsid w:val="00DA6E32"/>
    <w:rsid w:val="00DB4667"/>
    <w:rsid w:val="00DB5A0F"/>
    <w:rsid w:val="00DB6CCB"/>
    <w:rsid w:val="00DC2CC3"/>
    <w:rsid w:val="00DC480C"/>
    <w:rsid w:val="00DC7EAA"/>
    <w:rsid w:val="00DD0125"/>
    <w:rsid w:val="00DD17C1"/>
    <w:rsid w:val="00DD1977"/>
    <w:rsid w:val="00DD20BB"/>
    <w:rsid w:val="00DD4E34"/>
    <w:rsid w:val="00DD6643"/>
    <w:rsid w:val="00DE79F9"/>
    <w:rsid w:val="00DF172E"/>
    <w:rsid w:val="00DF185E"/>
    <w:rsid w:val="00E00AB9"/>
    <w:rsid w:val="00E00D7F"/>
    <w:rsid w:val="00E00F83"/>
    <w:rsid w:val="00E01FE2"/>
    <w:rsid w:val="00E02475"/>
    <w:rsid w:val="00E03654"/>
    <w:rsid w:val="00E037B3"/>
    <w:rsid w:val="00E11B16"/>
    <w:rsid w:val="00E133F6"/>
    <w:rsid w:val="00E158FA"/>
    <w:rsid w:val="00E16D6A"/>
    <w:rsid w:val="00E2050F"/>
    <w:rsid w:val="00E2340D"/>
    <w:rsid w:val="00E25C24"/>
    <w:rsid w:val="00E26DDE"/>
    <w:rsid w:val="00E31B3E"/>
    <w:rsid w:val="00E321F2"/>
    <w:rsid w:val="00E342A9"/>
    <w:rsid w:val="00E36F8E"/>
    <w:rsid w:val="00E40813"/>
    <w:rsid w:val="00E41BEF"/>
    <w:rsid w:val="00E424FF"/>
    <w:rsid w:val="00E43724"/>
    <w:rsid w:val="00E43A78"/>
    <w:rsid w:val="00E4441B"/>
    <w:rsid w:val="00E4495A"/>
    <w:rsid w:val="00E503CC"/>
    <w:rsid w:val="00E50E36"/>
    <w:rsid w:val="00E51470"/>
    <w:rsid w:val="00E56E31"/>
    <w:rsid w:val="00E57074"/>
    <w:rsid w:val="00E60916"/>
    <w:rsid w:val="00E63C18"/>
    <w:rsid w:val="00E701BA"/>
    <w:rsid w:val="00E71874"/>
    <w:rsid w:val="00E733E7"/>
    <w:rsid w:val="00E76BBB"/>
    <w:rsid w:val="00E816E5"/>
    <w:rsid w:val="00E83A02"/>
    <w:rsid w:val="00E8621B"/>
    <w:rsid w:val="00E87FB1"/>
    <w:rsid w:val="00E91954"/>
    <w:rsid w:val="00E91F6A"/>
    <w:rsid w:val="00E91FAD"/>
    <w:rsid w:val="00E9468B"/>
    <w:rsid w:val="00E95392"/>
    <w:rsid w:val="00EA0309"/>
    <w:rsid w:val="00EA1E63"/>
    <w:rsid w:val="00EA43DA"/>
    <w:rsid w:val="00EA5A66"/>
    <w:rsid w:val="00EA642D"/>
    <w:rsid w:val="00EB086C"/>
    <w:rsid w:val="00EB467C"/>
    <w:rsid w:val="00EB5207"/>
    <w:rsid w:val="00EB724F"/>
    <w:rsid w:val="00EC24DB"/>
    <w:rsid w:val="00EC2A3B"/>
    <w:rsid w:val="00EC3B5A"/>
    <w:rsid w:val="00EC5908"/>
    <w:rsid w:val="00EC6DE1"/>
    <w:rsid w:val="00ED0431"/>
    <w:rsid w:val="00ED15C0"/>
    <w:rsid w:val="00ED4AAF"/>
    <w:rsid w:val="00EE14A6"/>
    <w:rsid w:val="00EE17CE"/>
    <w:rsid w:val="00EE3B5C"/>
    <w:rsid w:val="00EE5B87"/>
    <w:rsid w:val="00EF182E"/>
    <w:rsid w:val="00EF4710"/>
    <w:rsid w:val="00EF7E99"/>
    <w:rsid w:val="00F011FB"/>
    <w:rsid w:val="00F02454"/>
    <w:rsid w:val="00F045AE"/>
    <w:rsid w:val="00F04FD5"/>
    <w:rsid w:val="00F1408C"/>
    <w:rsid w:val="00F1607B"/>
    <w:rsid w:val="00F2006B"/>
    <w:rsid w:val="00F2152A"/>
    <w:rsid w:val="00F21FC3"/>
    <w:rsid w:val="00F237AF"/>
    <w:rsid w:val="00F31AE4"/>
    <w:rsid w:val="00F32107"/>
    <w:rsid w:val="00F35BE4"/>
    <w:rsid w:val="00F3640F"/>
    <w:rsid w:val="00F36A48"/>
    <w:rsid w:val="00F375E5"/>
    <w:rsid w:val="00F40D97"/>
    <w:rsid w:val="00F46746"/>
    <w:rsid w:val="00F5100F"/>
    <w:rsid w:val="00F5415D"/>
    <w:rsid w:val="00F554C3"/>
    <w:rsid w:val="00F57C10"/>
    <w:rsid w:val="00F61361"/>
    <w:rsid w:val="00F66855"/>
    <w:rsid w:val="00F7172D"/>
    <w:rsid w:val="00F72250"/>
    <w:rsid w:val="00F763D4"/>
    <w:rsid w:val="00F76F7A"/>
    <w:rsid w:val="00F80BC0"/>
    <w:rsid w:val="00F831FE"/>
    <w:rsid w:val="00F83299"/>
    <w:rsid w:val="00F83BFE"/>
    <w:rsid w:val="00F866DF"/>
    <w:rsid w:val="00F86FAA"/>
    <w:rsid w:val="00F87A41"/>
    <w:rsid w:val="00F90525"/>
    <w:rsid w:val="00F96AB1"/>
    <w:rsid w:val="00FA5A96"/>
    <w:rsid w:val="00FA7126"/>
    <w:rsid w:val="00FB212C"/>
    <w:rsid w:val="00FB7846"/>
    <w:rsid w:val="00FC0A38"/>
    <w:rsid w:val="00FC2F7D"/>
    <w:rsid w:val="00FC6B75"/>
    <w:rsid w:val="00FC6FCB"/>
    <w:rsid w:val="00FE0F4C"/>
    <w:rsid w:val="00FE35A8"/>
    <w:rsid w:val="00FE3BDD"/>
    <w:rsid w:val="00FE5A21"/>
    <w:rsid w:val="00FE684F"/>
    <w:rsid w:val="00FF2896"/>
    <w:rsid w:val="00FF2F75"/>
    <w:rsid w:val="00FF33DD"/>
    <w:rsid w:val="00FF4347"/>
    <w:rsid w:val="00FF53EA"/>
    <w:rsid w:val="00FF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551"/>
    <w:rPr>
      <w:sz w:val="24"/>
      <w:szCs w:val="24"/>
    </w:rPr>
  </w:style>
  <w:style w:type="paragraph" w:styleId="Heading1">
    <w:name w:val="heading 1"/>
    <w:basedOn w:val="Normal"/>
    <w:next w:val="Normal"/>
    <w:qFormat/>
    <w:rsid w:val="00220551"/>
    <w:pPr>
      <w:keepNext/>
      <w:outlineLvl w:val="0"/>
    </w:pPr>
    <w:rPr>
      <w:b/>
      <w:bCs/>
      <w:u w:val="single"/>
    </w:rPr>
  </w:style>
  <w:style w:type="paragraph" w:styleId="Heading2">
    <w:name w:val="heading 2"/>
    <w:basedOn w:val="Normal"/>
    <w:qFormat/>
    <w:rsid w:val="00220551"/>
    <w:pPr>
      <w:spacing w:before="100" w:beforeAutospacing="1" w:after="100" w:afterAutospacing="1"/>
      <w:outlineLvl w:val="1"/>
    </w:pPr>
    <w:rPr>
      <w:b/>
      <w:bCs/>
      <w:color w:val="59909E"/>
      <w:sz w:val="36"/>
      <w:szCs w:val="36"/>
    </w:rPr>
  </w:style>
  <w:style w:type="paragraph" w:styleId="Heading3">
    <w:name w:val="heading 3"/>
    <w:basedOn w:val="Normal"/>
    <w:next w:val="Normal"/>
    <w:qFormat/>
    <w:rsid w:val="00EE17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qFormat/>
    <w:rsid w:val="00220551"/>
    <w:pPr>
      <w:spacing w:before="100" w:beforeAutospacing="1" w:after="100" w:afterAutospacing="1"/>
      <w:outlineLvl w:val="3"/>
    </w:pPr>
    <w:rPr>
      <w:b/>
      <w:bCs/>
      <w:color w:val="59909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20551"/>
    <w:pPr>
      <w:spacing w:before="100" w:beforeAutospacing="1" w:after="100" w:afterAutospacing="1"/>
    </w:pPr>
  </w:style>
  <w:style w:type="paragraph" w:styleId="Header">
    <w:name w:val="header"/>
    <w:basedOn w:val="Normal"/>
    <w:rsid w:val="008D514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D514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D5140"/>
  </w:style>
  <w:style w:type="paragraph" w:styleId="TOC1">
    <w:name w:val="toc 1"/>
    <w:basedOn w:val="Normal"/>
    <w:next w:val="Normal"/>
    <w:autoRedefine/>
    <w:semiHidden/>
    <w:rsid w:val="005C6DE9"/>
    <w:pPr>
      <w:tabs>
        <w:tab w:val="right" w:leader="dot" w:pos="9360"/>
      </w:tabs>
      <w:ind w:left="-720" w:right="-720"/>
    </w:pPr>
  </w:style>
  <w:style w:type="character" w:styleId="Hyperlink">
    <w:name w:val="Hyperlink"/>
    <w:basedOn w:val="DefaultParagraphFont"/>
    <w:rsid w:val="00474BB4"/>
    <w:rPr>
      <w:color w:val="0000FF"/>
      <w:u w:val="single"/>
    </w:rPr>
  </w:style>
  <w:style w:type="table" w:styleId="TableGrid">
    <w:name w:val="Table Grid"/>
    <w:basedOn w:val="TableNormal"/>
    <w:rsid w:val="00214C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0071E1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071E1"/>
    <w:rPr>
      <w:vertAlign w:val="superscript"/>
    </w:rPr>
  </w:style>
  <w:style w:type="paragraph" w:styleId="DocumentMap">
    <w:name w:val="Document Map"/>
    <w:basedOn w:val="Normal"/>
    <w:semiHidden/>
    <w:rsid w:val="00B4555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Caption">
    <w:name w:val="caption"/>
    <w:basedOn w:val="Normal"/>
    <w:next w:val="Normal"/>
    <w:qFormat/>
    <w:rsid w:val="003222CD"/>
    <w:rPr>
      <w:b/>
      <w:bCs/>
      <w:sz w:val="20"/>
      <w:szCs w:val="20"/>
    </w:rPr>
  </w:style>
  <w:style w:type="paragraph" w:styleId="BalloonText">
    <w:name w:val="Balloon Text"/>
    <w:basedOn w:val="Normal"/>
    <w:semiHidden/>
    <w:rsid w:val="00815E79"/>
    <w:rPr>
      <w:rFonts w:ascii="Tahoma" w:hAnsi="Tahoma" w:cs="Tahoma"/>
      <w:sz w:val="16"/>
      <w:szCs w:val="16"/>
    </w:rPr>
  </w:style>
  <w:style w:type="character" w:customStyle="1" w:styleId="reportanswernumberspanstyle1">
    <w:name w:val="reportanswernumberspanstyle1"/>
    <w:basedOn w:val="DefaultParagraphFont"/>
    <w:rsid w:val="00205E60"/>
    <w:rPr>
      <w:b/>
      <w:bCs/>
      <w:sz w:val="27"/>
      <w:szCs w:val="27"/>
    </w:rPr>
  </w:style>
  <w:style w:type="character" w:customStyle="1" w:styleId="normal1">
    <w:name w:val="normal1"/>
    <w:basedOn w:val="DefaultParagraphFont"/>
    <w:rsid w:val="00205E60"/>
    <w:rPr>
      <w:rFonts w:ascii="Verdana" w:hAnsi="Verdana" w:hint="default"/>
      <w:b w:val="0"/>
      <w:bCs w:val="0"/>
      <w:color w:val="000000"/>
      <w:sz w:val="18"/>
      <w:szCs w:val="18"/>
    </w:rPr>
  </w:style>
  <w:style w:type="character" w:customStyle="1" w:styleId="normalbold1">
    <w:name w:val="normalbold1"/>
    <w:basedOn w:val="DefaultParagraphFont"/>
    <w:rsid w:val="00205E60"/>
    <w:rPr>
      <w:rFonts w:ascii="Verdana" w:hAnsi="Verdana" w:hint="default"/>
      <w:b/>
      <w:bCs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4C49F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Classic2">
    <w:name w:val="Table Classic 2"/>
    <w:basedOn w:val="TableNormal"/>
    <w:rsid w:val="009748FD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trong">
    <w:name w:val="Strong"/>
    <w:basedOn w:val="DefaultParagraphFont"/>
    <w:uiPriority w:val="22"/>
    <w:qFormat/>
    <w:rsid w:val="006C34F4"/>
    <w:rPr>
      <w:b/>
      <w:bCs/>
    </w:rPr>
  </w:style>
  <w:style w:type="character" w:styleId="Emphasis">
    <w:name w:val="Emphasis"/>
    <w:basedOn w:val="DefaultParagraphFont"/>
    <w:uiPriority w:val="20"/>
    <w:qFormat/>
    <w:rsid w:val="0099033B"/>
    <w:rPr>
      <w:b/>
      <w:bCs/>
      <w:i w:val="0"/>
      <w:iCs w:val="0"/>
    </w:rPr>
  </w:style>
  <w:style w:type="character" w:customStyle="1" w:styleId="st">
    <w:name w:val="st"/>
    <w:basedOn w:val="DefaultParagraphFont"/>
    <w:rsid w:val="009903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551"/>
    <w:rPr>
      <w:sz w:val="24"/>
      <w:szCs w:val="24"/>
    </w:rPr>
  </w:style>
  <w:style w:type="paragraph" w:styleId="Heading1">
    <w:name w:val="heading 1"/>
    <w:basedOn w:val="Normal"/>
    <w:next w:val="Normal"/>
    <w:qFormat/>
    <w:rsid w:val="00220551"/>
    <w:pPr>
      <w:keepNext/>
      <w:outlineLvl w:val="0"/>
    </w:pPr>
    <w:rPr>
      <w:b/>
      <w:bCs/>
      <w:u w:val="single"/>
    </w:rPr>
  </w:style>
  <w:style w:type="paragraph" w:styleId="Heading2">
    <w:name w:val="heading 2"/>
    <w:basedOn w:val="Normal"/>
    <w:qFormat/>
    <w:rsid w:val="00220551"/>
    <w:pPr>
      <w:spacing w:before="100" w:beforeAutospacing="1" w:after="100" w:afterAutospacing="1"/>
      <w:outlineLvl w:val="1"/>
    </w:pPr>
    <w:rPr>
      <w:b/>
      <w:bCs/>
      <w:color w:val="59909E"/>
      <w:sz w:val="36"/>
      <w:szCs w:val="36"/>
    </w:rPr>
  </w:style>
  <w:style w:type="paragraph" w:styleId="Heading3">
    <w:name w:val="heading 3"/>
    <w:basedOn w:val="Normal"/>
    <w:next w:val="Normal"/>
    <w:qFormat/>
    <w:rsid w:val="00EE17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qFormat/>
    <w:rsid w:val="00220551"/>
    <w:pPr>
      <w:spacing w:before="100" w:beforeAutospacing="1" w:after="100" w:afterAutospacing="1"/>
      <w:outlineLvl w:val="3"/>
    </w:pPr>
    <w:rPr>
      <w:b/>
      <w:bCs/>
      <w:color w:val="59909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20551"/>
    <w:pPr>
      <w:spacing w:before="100" w:beforeAutospacing="1" w:after="100" w:afterAutospacing="1"/>
    </w:pPr>
  </w:style>
  <w:style w:type="paragraph" w:styleId="Header">
    <w:name w:val="header"/>
    <w:basedOn w:val="Normal"/>
    <w:rsid w:val="008D514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D514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D5140"/>
  </w:style>
  <w:style w:type="paragraph" w:styleId="TOC1">
    <w:name w:val="toc 1"/>
    <w:basedOn w:val="Normal"/>
    <w:next w:val="Normal"/>
    <w:autoRedefine/>
    <w:semiHidden/>
    <w:rsid w:val="005C6DE9"/>
    <w:pPr>
      <w:tabs>
        <w:tab w:val="right" w:leader="dot" w:pos="9360"/>
      </w:tabs>
      <w:ind w:left="-720" w:right="-720"/>
    </w:pPr>
  </w:style>
  <w:style w:type="character" w:styleId="Hyperlink">
    <w:name w:val="Hyperlink"/>
    <w:basedOn w:val="DefaultParagraphFont"/>
    <w:rsid w:val="00474BB4"/>
    <w:rPr>
      <w:color w:val="0000FF"/>
      <w:u w:val="single"/>
    </w:rPr>
  </w:style>
  <w:style w:type="table" w:styleId="TableGrid">
    <w:name w:val="Table Grid"/>
    <w:basedOn w:val="TableNormal"/>
    <w:rsid w:val="00214C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0071E1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071E1"/>
    <w:rPr>
      <w:vertAlign w:val="superscript"/>
    </w:rPr>
  </w:style>
  <w:style w:type="paragraph" w:styleId="DocumentMap">
    <w:name w:val="Document Map"/>
    <w:basedOn w:val="Normal"/>
    <w:semiHidden/>
    <w:rsid w:val="00B4555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Caption">
    <w:name w:val="caption"/>
    <w:basedOn w:val="Normal"/>
    <w:next w:val="Normal"/>
    <w:qFormat/>
    <w:rsid w:val="003222CD"/>
    <w:rPr>
      <w:b/>
      <w:bCs/>
      <w:sz w:val="20"/>
      <w:szCs w:val="20"/>
    </w:rPr>
  </w:style>
  <w:style w:type="paragraph" w:styleId="BalloonText">
    <w:name w:val="Balloon Text"/>
    <w:basedOn w:val="Normal"/>
    <w:semiHidden/>
    <w:rsid w:val="00815E79"/>
    <w:rPr>
      <w:rFonts w:ascii="Tahoma" w:hAnsi="Tahoma" w:cs="Tahoma"/>
      <w:sz w:val="16"/>
      <w:szCs w:val="16"/>
    </w:rPr>
  </w:style>
  <w:style w:type="character" w:customStyle="1" w:styleId="reportanswernumberspanstyle1">
    <w:name w:val="reportanswernumberspanstyle1"/>
    <w:basedOn w:val="DefaultParagraphFont"/>
    <w:rsid w:val="00205E60"/>
    <w:rPr>
      <w:b/>
      <w:bCs/>
      <w:sz w:val="27"/>
      <w:szCs w:val="27"/>
    </w:rPr>
  </w:style>
  <w:style w:type="character" w:customStyle="1" w:styleId="normal1">
    <w:name w:val="normal1"/>
    <w:basedOn w:val="DefaultParagraphFont"/>
    <w:rsid w:val="00205E60"/>
    <w:rPr>
      <w:rFonts w:ascii="Verdana" w:hAnsi="Verdana" w:hint="default"/>
      <w:b w:val="0"/>
      <w:bCs w:val="0"/>
      <w:color w:val="000000"/>
      <w:sz w:val="18"/>
      <w:szCs w:val="18"/>
    </w:rPr>
  </w:style>
  <w:style w:type="character" w:customStyle="1" w:styleId="normalbold1">
    <w:name w:val="normalbold1"/>
    <w:basedOn w:val="DefaultParagraphFont"/>
    <w:rsid w:val="00205E60"/>
    <w:rPr>
      <w:rFonts w:ascii="Verdana" w:hAnsi="Verdana" w:hint="default"/>
      <w:b/>
      <w:bCs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4C49F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Classic2">
    <w:name w:val="Table Classic 2"/>
    <w:basedOn w:val="TableNormal"/>
    <w:rsid w:val="009748FD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trong">
    <w:name w:val="Strong"/>
    <w:basedOn w:val="DefaultParagraphFont"/>
    <w:uiPriority w:val="22"/>
    <w:qFormat/>
    <w:rsid w:val="006C34F4"/>
    <w:rPr>
      <w:b/>
      <w:bCs/>
    </w:rPr>
  </w:style>
  <w:style w:type="character" w:styleId="Emphasis">
    <w:name w:val="Emphasis"/>
    <w:basedOn w:val="DefaultParagraphFont"/>
    <w:uiPriority w:val="20"/>
    <w:qFormat/>
    <w:rsid w:val="0099033B"/>
    <w:rPr>
      <w:b/>
      <w:bCs/>
      <w:i w:val="0"/>
      <w:iCs w:val="0"/>
    </w:rPr>
  </w:style>
  <w:style w:type="character" w:customStyle="1" w:styleId="st">
    <w:name w:val="st"/>
    <w:basedOn w:val="DefaultParagraphFont"/>
    <w:rsid w:val="009903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4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032650">
                  <w:marLeft w:val="1"/>
                  <w:marRight w:val="1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03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89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112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937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2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2805">
                  <w:marLeft w:val="1"/>
                  <w:marRight w:val="1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20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97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191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374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72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177655">
                  <w:marLeft w:val="1"/>
                  <w:marRight w:val="1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66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66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356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608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4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72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490375">
                  <w:marLeft w:val="1"/>
                  <w:marRight w:val="1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18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18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611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858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7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31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12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419944">
                  <w:marLeft w:val="1"/>
                  <w:marRight w:val="1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63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132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548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2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2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09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689778">
                  <w:marLeft w:val="1"/>
                  <w:marRight w:val="1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20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68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995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031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7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7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84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44643">
                  <w:marLeft w:val="1"/>
                  <w:marRight w:val="1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244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58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050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6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8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762232">
                  <w:marLeft w:val="1"/>
                  <w:marRight w:val="1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67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36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049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351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36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2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00262">
                  <w:marLeft w:val="1"/>
                  <w:marRight w:val="1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1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80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871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083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4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13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014469">
                  <w:marLeft w:val="1"/>
                  <w:marRight w:val="1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57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73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993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19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1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7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5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941421">
                  <w:marLeft w:val="1"/>
                  <w:marRight w:val="1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241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7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846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9964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0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8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4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317022">
                  <w:marLeft w:val="1"/>
                  <w:marRight w:val="1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95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70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651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8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1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512195">
                  <w:marLeft w:val="1"/>
                  <w:marRight w:val="1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1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39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729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1890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91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26C61-7DBA-49EB-9A0C-40EE7624F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17</Pages>
  <Words>3265</Words>
  <Characters>18615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Mission of Technology in the Francis Howell School District</vt:lpstr>
    </vt:vector>
  </TitlesOfParts>
  <Company>FHSD</Company>
  <LinksUpToDate>false</LinksUpToDate>
  <CharactersWithSpaces>21837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Mission of Technology in the Francis Howell School District</dc:title>
  <dc:creator>Kevin Palmer</dc:creator>
  <cp:lastModifiedBy>Ray Eernisse</cp:lastModifiedBy>
  <cp:revision>14</cp:revision>
  <cp:lastPrinted>2010-04-20T13:32:00Z</cp:lastPrinted>
  <dcterms:created xsi:type="dcterms:W3CDTF">2013-01-14T19:56:00Z</dcterms:created>
  <dcterms:modified xsi:type="dcterms:W3CDTF">2013-01-18T21:39:00Z</dcterms:modified>
</cp:coreProperties>
</file>